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11B2F" w14:textId="31F42F35" w:rsidR="00543F8D" w:rsidRPr="00E23C9D" w:rsidRDefault="005E78B7" w:rsidP="00BA0140">
      <w:pPr>
        <w:spacing w:after="0"/>
        <w:rPr>
          <w:rFonts w:ascii="Arial" w:hAnsi="Arial" w:cs="Arial"/>
          <w:i/>
          <w:iCs/>
          <w:sz w:val="24"/>
          <w:szCs w:val="24"/>
          <w:rPrChange w:id="0" w:author="Onnicha Chutarat" w:date="2022-10-19T15:10:00Z">
            <w:rPr>
              <w:rFonts w:ascii="Browallia New" w:hAnsi="Browallia New" w:cs="Browallia New"/>
              <w:i/>
              <w:iCs/>
              <w:sz w:val="28"/>
            </w:rPr>
          </w:rPrChange>
        </w:rPr>
      </w:pPr>
      <w:r w:rsidRPr="00E23C9D">
        <w:rPr>
          <w:rFonts w:ascii="Arial" w:hAnsi="Arial" w:cs="Arial"/>
          <w:i/>
          <w:iCs/>
          <w:sz w:val="24"/>
          <w:szCs w:val="24"/>
          <w:rPrChange w:id="1" w:author="Onnicha Chutarat" w:date="2022-10-19T15:10:00Z">
            <w:rPr>
              <w:rFonts w:ascii="Browallia New" w:hAnsi="Browallia New" w:cs="Browallia New"/>
              <w:i/>
              <w:iCs/>
              <w:sz w:val="28"/>
            </w:rPr>
          </w:rPrChange>
        </w:rPr>
        <w:t>Press Release</w:t>
      </w:r>
    </w:p>
    <w:p w14:paraId="0B2C8E87" w14:textId="77777777" w:rsidR="00543F8D" w:rsidRPr="00E23C9D" w:rsidRDefault="00543F8D" w:rsidP="00BA0140">
      <w:pPr>
        <w:spacing w:after="0"/>
        <w:rPr>
          <w:rFonts w:ascii="Arial" w:hAnsi="Arial" w:cs="Arial"/>
          <w:sz w:val="32"/>
          <w:szCs w:val="32"/>
          <w:rPrChange w:id="2" w:author="Onnicha Chutarat" w:date="2022-10-19T15:10:00Z">
            <w:rPr>
              <w:rFonts w:ascii="Browallia New" w:hAnsi="Browallia New" w:cs="Browallia New"/>
              <w:sz w:val="32"/>
              <w:szCs w:val="32"/>
            </w:rPr>
          </w:rPrChange>
        </w:rPr>
      </w:pPr>
    </w:p>
    <w:p w14:paraId="6FA92158" w14:textId="347DDF0A" w:rsidR="00E7392C" w:rsidRPr="00E23C9D" w:rsidRDefault="005E78B7" w:rsidP="00E7392C">
      <w:pPr>
        <w:spacing w:after="0"/>
        <w:jc w:val="center"/>
        <w:rPr>
          <w:rFonts w:ascii="Arial" w:hAnsi="Arial" w:cs="Arial"/>
          <w:b/>
          <w:bCs/>
          <w:sz w:val="36"/>
          <w:szCs w:val="36"/>
          <w:cs/>
          <w:rPrChange w:id="3" w:author="Onnicha Chutarat" w:date="2022-10-19T15:10:00Z">
            <w:rPr>
              <w:rFonts w:asciiTheme="minorBidi" w:hAnsiTheme="minorBidi"/>
              <w:b/>
              <w:bCs/>
              <w:sz w:val="36"/>
              <w:szCs w:val="36"/>
              <w:cs/>
            </w:rPr>
          </w:rPrChange>
        </w:rPr>
      </w:pPr>
      <w:r w:rsidRPr="00E23C9D">
        <w:rPr>
          <w:rFonts w:ascii="Arial" w:hAnsi="Arial" w:cs="Arial"/>
          <w:b/>
          <w:sz w:val="28"/>
          <w:rPrChange w:id="4" w:author="Onnicha Chutarat" w:date="2022-10-19T15:10:00Z">
            <w:rPr>
              <w:b/>
              <w:sz w:val="28"/>
            </w:rPr>
          </w:rPrChange>
        </w:rPr>
        <w:t xml:space="preserve">SCGC Presents </w:t>
      </w:r>
      <w:del w:id="5" w:author="Onnicha Chutarat" w:date="2022-10-19T15:11:00Z">
        <w:r w:rsidRPr="00E23C9D" w:rsidDel="00E23C9D">
          <w:rPr>
            <w:rFonts w:ascii="Arial" w:hAnsi="Arial" w:cs="Arial"/>
            <w:b/>
            <w:sz w:val="28"/>
            <w:rPrChange w:id="6" w:author="Onnicha Chutarat" w:date="2022-10-19T15:10:00Z">
              <w:rPr>
                <w:b/>
                <w:sz w:val="28"/>
              </w:rPr>
            </w:rPrChange>
          </w:rPr>
          <w:delText>Eco</w:delText>
        </w:r>
        <w:r w:rsidRPr="00E23C9D" w:rsidDel="00E23C9D">
          <w:rPr>
            <w:rFonts w:ascii="Arial" w:hAnsi="Arial" w:cs="Arial"/>
            <w:b/>
            <w:bCs/>
            <w:sz w:val="28"/>
            <w:cs/>
            <w:rPrChange w:id="7" w:author="Onnicha Chutarat" w:date="2022-10-19T15:10:00Z">
              <w:rPr>
                <w:rFonts w:cs="Angsana New"/>
                <w:b/>
                <w:bCs/>
                <w:sz w:val="28"/>
                <w:cs/>
              </w:rPr>
            </w:rPrChange>
          </w:rPr>
          <w:delText>-</w:delText>
        </w:r>
        <w:r w:rsidRPr="00E23C9D" w:rsidDel="00E23C9D">
          <w:rPr>
            <w:rFonts w:ascii="Arial" w:hAnsi="Arial" w:cs="Arial"/>
            <w:b/>
            <w:sz w:val="28"/>
            <w:rPrChange w:id="8" w:author="Onnicha Chutarat" w:date="2022-10-19T15:10:00Z">
              <w:rPr>
                <w:b/>
                <w:sz w:val="28"/>
              </w:rPr>
            </w:rPrChange>
          </w:rPr>
          <w:delText>Friendly Plastic</w:delText>
        </w:r>
      </w:del>
      <w:ins w:id="9" w:author="Onnicha Chutarat" w:date="2022-10-19T15:11:00Z">
        <w:r w:rsidR="00E23C9D">
          <w:rPr>
            <w:rFonts w:ascii="Arial" w:hAnsi="Arial" w:cs="Arial"/>
            <w:b/>
            <w:sz w:val="28"/>
          </w:rPr>
          <w:t>Green</w:t>
        </w:r>
      </w:ins>
      <w:r w:rsidRPr="00E23C9D">
        <w:rPr>
          <w:rFonts w:ascii="Arial" w:hAnsi="Arial" w:cs="Arial"/>
          <w:b/>
          <w:sz w:val="28"/>
          <w:rPrChange w:id="10" w:author="Onnicha Chutarat" w:date="2022-10-19T15:10:00Z">
            <w:rPr>
              <w:b/>
              <w:sz w:val="28"/>
            </w:rPr>
          </w:rPrChange>
        </w:rPr>
        <w:t xml:space="preserve"> Innovation </w:t>
      </w:r>
      <w:r w:rsidRPr="00E23C9D">
        <w:rPr>
          <w:rFonts w:ascii="Arial" w:hAnsi="Arial" w:cs="Arial"/>
          <w:b/>
          <w:bCs/>
          <w:sz w:val="28"/>
          <w:cs/>
          <w:rPrChange w:id="11" w:author="Onnicha Chutarat" w:date="2022-10-19T15:10:00Z">
            <w:rPr>
              <w:rFonts w:cs="Angsana New"/>
              <w:b/>
              <w:bCs/>
              <w:sz w:val="28"/>
              <w:cs/>
            </w:rPr>
          </w:rPrChange>
        </w:rPr>
        <w:t>“</w:t>
      </w:r>
      <w:r w:rsidRPr="00E23C9D">
        <w:rPr>
          <w:rFonts w:ascii="Arial" w:hAnsi="Arial" w:cs="Arial"/>
          <w:b/>
          <w:sz w:val="28"/>
          <w:rPrChange w:id="12" w:author="Onnicha Chutarat" w:date="2022-10-19T15:10:00Z">
            <w:rPr>
              <w:b/>
              <w:sz w:val="28"/>
            </w:rPr>
          </w:rPrChange>
        </w:rPr>
        <w:t>SCGC GREEN POLYMER</w:t>
      </w:r>
      <w:r w:rsidRPr="00E23C9D">
        <w:rPr>
          <w:rFonts w:ascii="Arial" w:hAnsi="Arial" w:cs="Arial"/>
          <w:b/>
          <w:bCs/>
          <w:sz w:val="28"/>
          <w:cs/>
          <w:rPrChange w:id="13" w:author="Onnicha Chutarat" w:date="2022-10-19T15:10:00Z">
            <w:rPr>
              <w:rFonts w:cs="Angsana New"/>
              <w:b/>
              <w:bCs/>
              <w:sz w:val="28"/>
              <w:cs/>
            </w:rPr>
          </w:rPrChange>
        </w:rPr>
        <w:t>”</w:t>
      </w:r>
      <w:r w:rsidRPr="00E23C9D">
        <w:rPr>
          <w:rFonts w:ascii="Arial" w:hAnsi="Arial" w:cs="Arial"/>
          <w:b/>
          <w:sz w:val="28"/>
          <w:rPrChange w:id="14" w:author="Onnicha Chutarat" w:date="2022-10-19T15:10:00Z">
            <w:rPr>
              <w:b/>
              <w:sz w:val="28"/>
            </w:rPr>
          </w:rPrChange>
        </w:rPr>
        <w:br/>
        <w:t>Along With Advanced Solutions That Meet Global Megatrends at K 2022</w:t>
      </w:r>
    </w:p>
    <w:p w14:paraId="4EB939FD" w14:textId="77777777" w:rsidR="0041760E" w:rsidRPr="00E23C9D" w:rsidRDefault="0041760E" w:rsidP="00F97C29">
      <w:pPr>
        <w:spacing w:after="0"/>
        <w:jc w:val="thaiDistribute"/>
        <w:rPr>
          <w:rFonts w:ascii="Arial" w:hAnsi="Arial" w:cs="Arial"/>
          <w:sz w:val="32"/>
          <w:szCs w:val="32"/>
          <w:rPrChange w:id="15" w:author="Onnicha Chutarat" w:date="2022-10-19T15:10:00Z">
            <w:rPr>
              <w:rFonts w:asciiTheme="minorBidi" w:hAnsiTheme="minorBidi"/>
              <w:sz w:val="32"/>
              <w:szCs w:val="32"/>
            </w:rPr>
          </w:rPrChange>
        </w:rPr>
      </w:pPr>
    </w:p>
    <w:p w14:paraId="3362B9FD" w14:textId="416FFE8D" w:rsidR="005E78B7" w:rsidRPr="00E23C9D" w:rsidRDefault="005E78B7" w:rsidP="004D6691">
      <w:pPr>
        <w:ind w:firstLine="720"/>
        <w:jc w:val="thaiDistribute"/>
        <w:rPr>
          <w:rFonts w:ascii="Arial" w:hAnsi="Arial" w:cs="Arial"/>
          <w:rPrChange w:id="16" w:author="Onnicha Chutarat" w:date="2022-10-19T15:10:00Z">
            <w:rPr/>
          </w:rPrChange>
        </w:rPr>
      </w:pPr>
      <w:r w:rsidRPr="00E23C9D">
        <w:rPr>
          <w:rFonts w:ascii="Arial" w:hAnsi="Arial" w:cs="Arial"/>
          <w:b/>
          <w:rPrChange w:id="17" w:author="Onnicha Chutarat" w:date="2022-10-19T15:10:00Z">
            <w:rPr>
              <w:b/>
            </w:rPr>
          </w:rPrChange>
        </w:rPr>
        <w:t xml:space="preserve">SCG Chemicals </w:t>
      </w:r>
      <w:ins w:id="18" w:author="Onnicha Chutarat" w:date="2022-10-19T15:11:00Z">
        <w:r w:rsidR="00E23C9D">
          <w:rPr>
            <w:rFonts w:ascii="Arial" w:hAnsi="Arial" w:cs="Arial"/>
            <w:b/>
          </w:rPr>
          <w:t>(</w:t>
        </w:r>
      </w:ins>
      <w:del w:id="19" w:author="Onnicha Chutarat" w:date="2022-10-19T15:11:00Z">
        <w:r w:rsidRPr="00E23C9D" w:rsidDel="00E23C9D">
          <w:rPr>
            <w:rFonts w:ascii="Arial" w:hAnsi="Arial" w:cs="Arial"/>
            <w:b/>
            <w:bCs/>
            <w:szCs w:val="22"/>
            <w:cs/>
            <w:rPrChange w:id="20" w:author="Onnicha Chutarat" w:date="2022-10-19T15:10:00Z">
              <w:rPr>
                <w:rFonts w:cs="Angsana New"/>
                <w:b/>
                <w:bCs/>
                <w:szCs w:val="22"/>
                <w:cs/>
              </w:rPr>
            </w:rPrChange>
          </w:rPr>
          <w:delText>(</w:delText>
        </w:r>
      </w:del>
      <w:r w:rsidRPr="00E23C9D">
        <w:rPr>
          <w:rFonts w:ascii="Arial" w:hAnsi="Arial" w:cs="Arial"/>
          <w:b/>
          <w:rPrChange w:id="21" w:author="Onnicha Chutarat" w:date="2022-10-19T15:10:00Z">
            <w:rPr>
              <w:b/>
            </w:rPr>
          </w:rPrChange>
        </w:rPr>
        <w:t>SCGC</w:t>
      </w:r>
      <w:r w:rsidRPr="00E23C9D">
        <w:rPr>
          <w:rFonts w:ascii="Arial" w:hAnsi="Arial" w:cs="Arial"/>
          <w:b/>
          <w:bCs/>
          <w:szCs w:val="22"/>
          <w:cs/>
          <w:rPrChange w:id="22" w:author="Onnicha Chutarat" w:date="2022-10-19T15:10:00Z">
            <w:rPr>
              <w:rFonts w:cs="Angsana New"/>
              <w:b/>
              <w:bCs/>
              <w:szCs w:val="22"/>
              <w:cs/>
            </w:rPr>
          </w:rPrChange>
        </w:rPr>
        <w:t>)</w:t>
      </w:r>
      <w:r w:rsidRPr="00E23C9D">
        <w:rPr>
          <w:rFonts w:ascii="Arial" w:hAnsi="Arial" w:cs="Arial"/>
          <w:rPrChange w:id="23" w:author="Onnicha Chutarat" w:date="2022-10-19T15:10:00Z">
            <w:rPr/>
          </w:rPrChange>
        </w:rPr>
        <w:t xml:space="preserve">, </w:t>
      </w:r>
      <w:del w:id="24" w:author="Onnicha Chutarat" w:date="2022-10-19T15:14:00Z">
        <w:r w:rsidRPr="00E23C9D" w:rsidDel="00E23C9D">
          <w:rPr>
            <w:rFonts w:ascii="Arial" w:hAnsi="Arial" w:cs="Arial"/>
            <w:rPrChange w:id="25" w:author="Onnicha Chutarat" w:date="2022-10-19T15:10:00Z">
              <w:rPr/>
            </w:rPrChange>
          </w:rPr>
          <w:delText>the</w:delText>
        </w:r>
      </w:del>
      <w:ins w:id="26" w:author="Onnicha Chutarat" w:date="2022-10-19T15:14:00Z">
        <w:r w:rsidR="00E23C9D">
          <w:rPr>
            <w:rFonts w:ascii="Arial" w:hAnsi="Arial" w:cs="Arial"/>
          </w:rPr>
          <w:t>a</w:t>
        </w:r>
      </w:ins>
      <w:r w:rsidRPr="00E23C9D">
        <w:rPr>
          <w:rFonts w:ascii="Arial" w:hAnsi="Arial" w:cs="Arial"/>
          <w:rPrChange w:id="27" w:author="Onnicha Chutarat" w:date="2022-10-19T15:10:00Z">
            <w:rPr/>
          </w:rPrChange>
        </w:rPr>
        <w:t xml:space="preserve"> lead</w:t>
      </w:r>
      <w:ins w:id="28" w:author="Onnicha Chutarat" w:date="2022-10-19T15:14:00Z">
        <w:r w:rsidR="00E23C9D">
          <w:rPr>
            <w:rFonts w:ascii="Arial" w:hAnsi="Arial" w:cs="Arial"/>
          </w:rPr>
          <w:t>ing chemical business for sustainability</w:t>
        </w:r>
      </w:ins>
      <w:del w:id="29" w:author="Onnicha Chutarat" w:date="2022-10-19T15:13:00Z">
        <w:r w:rsidRPr="00E23C9D" w:rsidDel="00E23C9D">
          <w:rPr>
            <w:rFonts w:ascii="Arial" w:hAnsi="Arial" w:cs="Arial"/>
            <w:rPrChange w:id="30" w:author="Onnicha Chutarat" w:date="2022-10-19T15:10:00Z">
              <w:rPr/>
            </w:rPrChange>
          </w:rPr>
          <w:delText>er</w:delText>
        </w:r>
      </w:del>
      <w:r w:rsidRPr="00E23C9D">
        <w:rPr>
          <w:rFonts w:ascii="Arial" w:hAnsi="Arial" w:cs="Arial"/>
          <w:rPrChange w:id="31" w:author="Onnicha Chutarat" w:date="2022-10-19T15:10:00Z">
            <w:rPr/>
          </w:rPrChange>
        </w:rPr>
        <w:t xml:space="preserve"> </w:t>
      </w:r>
      <w:ins w:id="32" w:author="Onnicha Chutarat" w:date="2022-10-19T15:15:00Z">
        <w:r w:rsidR="006D32E4">
          <w:rPr>
            <w:rFonts w:ascii="Arial" w:hAnsi="Arial" w:cs="Arial"/>
          </w:rPr>
          <w:t xml:space="preserve">in </w:t>
        </w:r>
        <w:r w:rsidR="00E23C9D">
          <w:rPr>
            <w:rFonts w:ascii="Arial" w:hAnsi="Arial" w:cs="Arial"/>
          </w:rPr>
          <w:t xml:space="preserve">Thailand and </w:t>
        </w:r>
        <w:r w:rsidR="00E23C9D" w:rsidRPr="00E23C9D">
          <w:rPr>
            <w:rFonts w:ascii="Arial" w:hAnsi="Arial" w:cs="Arial"/>
            <w:szCs w:val="22"/>
            <w:rPrChange w:id="33" w:author="Onnicha Chutarat" w:date="2022-10-19T15:19:00Z">
              <w:rPr>
                <w:rFonts w:ascii="Arial" w:hAnsi="Arial" w:cs="Arial"/>
              </w:rPr>
            </w:rPrChange>
          </w:rPr>
          <w:t>ASEAN</w:t>
        </w:r>
      </w:ins>
      <w:del w:id="34" w:author="Onnicha Chutarat" w:date="2022-10-19T15:15:00Z">
        <w:r w:rsidRPr="00E23C9D" w:rsidDel="00E23C9D">
          <w:rPr>
            <w:rFonts w:ascii="Arial" w:hAnsi="Arial" w:cs="Arial"/>
            <w:szCs w:val="22"/>
            <w:rPrChange w:id="35" w:author="Onnicha Chutarat" w:date="2022-10-19T15:19:00Z">
              <w:rPr/>
            </w:rPrChange>
          </w:rPr>
          <w:delText>in sustainable chemistry innovations and largest chemical manufacturing business in Thailand and ASEAN</w:delText>
        </w:r>
      </w:del>
      <w:r w:rsidRPr="00E23C9D">
        <w:rPr>
          <w:rFonts w:ascii="Arial" w:hAnsi="Arial" w:cs="Arial"/>
          <w:szCs w:val="22"/>
          <w:rPrChange w:id="36" w:author="Onnicha Chutarat" w:date="2022-10-19T15:19:00Z">
            <w:rPr/>
          </w:rPrChange>
        </w:rPr>
        <w:t xml:space="preserve">, is introducing </w:t>
      </w:r>
      <w:del w:id="37" w:author="Onnicha Chutarat" w:date="2022-10-19T15:15:00Z">
        <w:r w:rsidRPr="00E23C9D" w:rsidDel="00E23C9D">
          <w:rPr>
            <w:rFonts w:ascii="Arial" w:hAnsi="Arial" w:cs="Arial"/>
            <w:szCs w:val="22"/>
            <w:rPrChange w:id="38" w:author="Onnicha Chutarat" w:date="2022-10-19T15:19:00Z">
              <w:rPr/>
            </w:rPrChange>
          </w:rPr>
          <w:delText xml:space="preserve">environmentally friendly as part of the </w:delText>
        </w:r>
      </w:del>
      <w:r w:rsidRPr="00E23C9D">
        <w:rPr>
          <w:rFonts w:ascii="Arial" w:hAnsi="Arial" w:cs="Arial"/>
          <w:b/>
          <w:bCs/>
          <w:szCs w:val="22"/>
          <w:cs/>
          <w:rPrChange w:id="39" w:author="Onnicha Chutarat" w:date="2022-10-19T15:19:00Z">
            <w:rPr>
              <w:rFonts w:cs="Angsana New"/>
              <w:b/>
              <w:bCs/>
              <w:szCs w:val="22"/>
              <w:cs/>
            </w:rPr>
          </w:rPrChange>
        </w:rPr>
        <w:t>“</w:t>
      </w:r>
      <w:r w:rsidRPr="00E23C9D">
        <w:rPr>
          <w:rFonts w:ascii="Arial" w:hAnsi="Arial" w:cs="Arial"/>
          <w:b/>
          <w:szCs w:val="22"/>
          <w:rPrChange w:id="40" w:author="Onnicha Chutarat" w:date="2022-10-19T15:19:00Z">
            <w:rPr>
              <w:b/>
            </w:rPr>
          </w:rPrChange>
        </w:rPr>
        <w:t>Green Innovation</w:t>
      </w:r>
      <w:r w:rsidRPr="00E23C9D">
        <w:rPr>
          <w:rFonts w:ascii="Arial" w:hAnsi="Arial" w:cs="Arial"/>
          <w:b/>
          <w:bCs/>
          <w:szCs w:val="22"/>
          <w:cs/>
          <w:rPrChange w:id="41" w:author="Onnicha Chutarat" w:date="2022-10-19T15:19:00Z">
            <w:rPr>
              <w:rFonts w:cs="Angsana New"/>
              <w:b/>
              <w:bCs/>
              <w:szCs w:val="22"/>
              <w:cs/>
            </w:rPr>
          </w:rPrChange>
        </w:rPr>
        <w:t>”</w:t>
      </w:r>
      <w:ins w:id="42" w:author="Onnicha Chutarat" w:date="2022-10-19T15:17:00Z">
        <w:r w:rsidR="00E23C9D" w:rsidRPr="00E23C9D">
          <w:rPr>
            <w:rFonts w:ascii="Arial" w:hAnsi="Arial" w:cs="Arial"/>
            <w:szCs w:val="22"/>
            <w:rPrChange w:id="43" w:author="Onnicha Chutarat" w:date="2022-10-19T15:19:00Z">
              <w:rPr>
                <w:rFonts w:ascii="Arial" w:hAnsi="Arial" w:cs="Arial"/>
                <w:b/>
                <w:bCs/>
                <w:szCs w:val="22"/>
              </w:rPr>
            </w:rPrChange>
          </w:rPr>
          <w:t>and</w:t>
        </w:r>
        <w:r w:rsidR="00E23C9D" w:rsidRPr="00E23C9D">
          <w:rPr>
            <w:rFonts w:ascii="Arial" w:hAnsi="Arial" w:cs="Arial"/>
            <w:b/>
            <w:bCs/>
            <w:szCs w:val="22"/>
            <w:rPrChange w:id="44" w:author="Onnicha Chutarat" w:date="2022-10-19T15:19:00Z">
              <w:rPr>
                <w:rFonts w:ascii="Arial" w:hAnsi="Arial" w:cs="Arial"/>
                <w:b/>
                <w:bCs/>
                <w:szCs w:val="22"/>
              </w:rPr>
            </w:rPrChange>
          </w:rPr>
          <w:t xml:space="preserve"> </w:t>
        </w:r>
      </w:ins>
      <w:del w:id="45" w:author="Onnicha Chutarat" w:date="2022-10-19T15:17:00Z">
        <w:r w:rsidRPr="00E23C9D" w:rsidDel="00E23C9D">
          <w:rPr>
            <w:rFonts w:ascii="Arial" w:hAnsi="Arial" w:cs="Arial"/>
            <w:szCs w:val="22"/>
            <w:rPrChange w:id="46" w:author="Onnicha Chutarat" w:date="2022-10-19T15:19:00Z">
              <w:rPr/>
            </w:rPrChange>
          </w:rPr>
          <w:delText xml:space="preserve"> development initiative and t</w:delText>
        </w:r>
      </w:del>
      <w:ins w:id="47" w:author="Onnicha Chutarat" w:date="2022-10-19T15:17:00Z">
        <w:r w:rsidR="00E23C9D" w:rsidRPr="00E23C9D">
          <w:rPr>
            <w:rFonts w:ascii="Arial" w:hAnsi="Arial" w:cs="Arial"/>
            <w:szCs w:val="22"/>
            <w:rPrChange w:id="48" w:author="Onnicha Chutarat" w:date="2022-10-19T15:19:00Z">
              <w:rPr>
                <w:rFonts w:ascii="Arial" w:hAnsi="Arial" w:cs="Arial"/>
              </w:rPr>
            </w:rPrChange>
          </w:rPr>
          <w:t>t</w:t>
        </w:r>
      </w:ins>
      <w:r w:rsidRPr="00E23C9D">
        <w:rPr>
          <w:rFonts w:ascii="Arial" w:hAnsi="Arial" w:cs="Arial"/>
          <w:szCs w:val="22"/>
          <w:rPrChange w:id="49" w:author="Onnicha Chutarat" w:date="2022-10-19T15:19:00Z">
            <w:rPr/>
          </w:rPrChange>
        </w:rPr>
        <w:t xml:space="preserve">he lineup of innovative chemical products that respond to the global megatrends under the theme </w:t>
      </w:r>
      <w:r w:rsidRPr="00E23C9D">
        <w:rPr>
          <w:rFonts w:ascii="Arial" w:hAnsi="Arial" w:cs="Arial"/>
          <w:b/>
          <w:bCs/>
          <w:szCs w:val="22"/>
          <w:cs/>
          <w:rPrChange w:id="50" w:author="Onnicha Chutarat" w:date="2022-10-19T15:19:00Z">
            <w:rPr>
              <w:rFonts w:cs="Angsana New"/>
              <w:b/>
              <w:bCs/>
              <w:szCs w:val="22"/>
              <w:cs/>
            </w:rPr>
          </w:rPrChange>
        </w:rPr>
        <w:t>“</w:t>
      </w:r>
      <w:r w:rsidRPr="00E23C9D">
        <w:rPr>
          <w:rFonts w:ascii="Arial" w:hAnsi="Arial" w:cs="Arial"/>
          <w:b/>
          <w:szCs w:val="22"/>
          <w:rPrChange w:id="51" w:author="Onnicha Chutarat" w:date="2022-10-19T15:19:00Z">
            <w:rPr>
              <w:b/>
            </w:rPr>
          </w:rPrChange>
        </w:rPr>
        <w:t>INNOVATION THAT</w:t>
      </w:r>
      <w:r w:rsidRPr="00E23C9D">
        <w:rPr>
          <w:rFonts w:ascii="Arial" w:hAnsi="Arial" w:cs="Arial"/>
          <w:b/>
          <w:bCs/>
          <w:szCs w:val="22"/>
          <w:cs/>
          <w:rPrChange w:id="52" w:author="Onnicha Chutarat" w:date="2022-10-19T15:19:00Z">
            <w:rPr>
              <w:rFonts w:cs="Angsana New"/>
              <w:b/>
              <w:bCs/>
              <w:szCs w:val="22"/>
              <w:cs/>
            </w:rPr>
          </w:rPrChange>
        </w:rPr>
        <w:t>’</w:t>
      </w:r>
      <w:r w:rsidRPr="00E23C9D">
        <w:rPr>
          <w:rFonts w:ascii="Arial" w:hAnsi="Arial" w:cs="Arial"/>
          <w:b/>
          <w:szCs w:val="22"/>
          <w:rPrChange w:id="53" w:author="Onnicha Chutarat" w:date="2022-10-19T15:19:00Z">
            <w:rPr>
              <w:b/>
            </w:rPr>
          </w:rPrChange>
        </w:rPr>
        <w:t>S REAL</w:t>
      </w:r>
      <w:r w:rsidRPr="00E23C9D">
        <w:rPr>
          <w:rFonts w:ascii="Arial" w:hAnsi="Arial" w:cs="Arial"/>
          <w:b/>
          <w:bCs/>
          <w:szCs w:val="22"/>
          <w:cs/>
          <w:rPrChange w:id="54" w:author="Onnicha Chutarat" w:date="2022-10-19T15:19:00Z">
            <w:rPr>
              <w:rFonts w:cs="Angsana New"/>
              <w:b/>
              <w:bCs/>
              <w:szCs w:val="22"/>
              <w:cs/>
            </w:rPr>
          </w:rPrChange>
        </w:rPr>
        <w:t xml:space="preserve">” </w:t>
      </w:r>
      <w:r w:rsidRPr="00E23C9D">
        <w:rPr>
          <w:rFonts w:ascii="Arial" w:hAnsi="Arial" w:cs="Arial"/>
          <w:szCs w:val="22"/>
          <w:rPrChange w:id="55" w:author="Onnicha Chutarat" w:date="2022-10-19T15:19:00Z">
            <w:rPr/>
          </w:rPrChange>
        </w:rPr>
        <w:t xml:space="preserve">at </w:t>
      </w:r>
      <w:r w:rsidRPr="00E23C9D">
        <w:rPr>
          <w:rFonts w:ascii="Arial" w:hAnsi="Arial" w:cs="Arial"/>
          <w:b/>
          <w:bCs/>
          <w:szCs w:val="22"/>
          <w:cs/>
          <w:rPrChange w:id="56" w:author="Onnicha Chutarat" w:date="2022-10-19T15:19:00Z">
            <w:rPr>
              <w:rFonts w:cs="Angsana New"/>
              <w:b/>
              <w:bCs/>
              <w:szCs w:val="22"/>
              <w:cs/>
            </w:rPr>
          </w:rPrChange>
        </w:rPr>
        <w:t>“</w:t>
      </w:r>
      <w:r w:rsidRPr="00E23C9D">
        <w:rPr>
          <w:rFonts w:ascii="Arial" w:hAnsi="Arial" w:cs="Arial"/>
          <w:b/>
          <w:szCs w:val="22"/>
          <w:rPrChange w:id="57" w:author="Onnicha Chutarat" w:date="2022-10-19T15:19:00Z">
            <w:rPr>
              <w:b/>
            </w:rPr>
          </w:rPrChange>
        </w:rPr>
        <w:t>K 2022</w:t>
      </w:r>
      <w:r w:rsidRPr="00E23C9D">
        <w:rPr>
          <w:rFonts w:ascii="Arial" w:hAnsi="Arial" w:cs="Arial"/>
          <w:b/>
          <w:bCs/>
          <w:szCs w:val="22"/>
          <w:cs/>
          <w:rPrChange w:id="58" w:author="Onnicha Chutarat" w:date="2022-10-19T15:19:00Z">
            <w:rPr>
              <w:rFonts w:cs="Angsana New"/>
              <w:b/>
              <w:bCs/>
              <w:szCs w:val="22"/>
              <w:cs/>
            </w:rPr>
          </w:rPrChange>
        </w:rPr>
        <w:t>”</w:t>
      </w:r>
      <w:r w:rsidRPr="00E23C9D">
        <w:rPr>
          <w:rFonts w:ascii="Arial" w:hAnsi="Arial" w:cs="Arial"/>
          <w:szCs w:val="22"/>
          <w:rPrChange w:id="59" w:author="Onnicha Chutarat" w:date="2022-10-19T15:19:00Z">
            <w:rPr/>
          </w:rPrChange>
        </w:rPr>
        <w:t xml:space="preserve">, </w:t>
      </w:r>
      <w:ins w:id="60" w:author="Onnicha Chutarat" w:date="2022-10-19T15:18:00Z">
        <w:r w:rsidR="00E23C9D" w:rsidRPr="00E23C9D">
          <w:rPr>
            <w:rFonts w:ascii="Arial" w:hAnsi="Arial" w:cs="Arial"/>
            <w:b/>
            <w:bCs/>
            <w:szCs w:val="22"/>
            <w:rPrChange w:id="61" w:author="Onnicha Chutarat" w:date="2022-10-19T15:19:00Z">
              <w:rPr>
                <w:rFonts w:ascii="Arial" w:hAnsi="Arial" w:cs="Arial"/>
                <w:b/>
                <w:bCs/>
                <w:sz w:val="24"/>
                <w:szCs w:val="24"/>
              </w:rPr>
            </w:rPrChange>
          </w:rPr>
          <w:t>the world</w:t>
        </w:r>
        <w:r w:rsidR="00E23C9D" w:rsidRPr="00E23C9D">
          <w:rPr>
            <w:rFonts w:ascii="Arial" w:hAnsi="Arial" w:cs="Arial"/>
            <w:b/>
            <w:bCs/>
            <w:szCs w:val="22"/>
            <w:cs/>
            <w:rPrChange w:id="62" w:author="Onnicha Chutarat" w:date="2022-10-19T15:19:00Z">
              <w:rPr>
                <w:rFonts w:ascii="Arial" w:hAnsi="Arial" w:cs="Angsana New"/>
                <w:b/>
                <w:bCs/>
                <w:sz w:val="24"/>
                <w:szCs w:val="24"/>
                <w:cs/>
              </w:rPr>
            </w:rPrChange>
          </w:rPr>
          <w:t>’</w:t>
        </w:r>
        <w:r w:rsidR="00E23C9D" w:rsidRPr="00E23C9D">
          <w:rPr>
            <w:rFonts w:ascii="Arial" w:hAnsi="Arial" w:cs="Arial"/>
            <w:b/>
            <w:bCs/>
            <w:szCs w:val="22"/>
            <w:rPrChange w:id="63" w:author="Onnicha Chutarat" w:date="2022-10-19T15:19:00Z">
              <w:rPr>
                <w:rFonts w:ascii="Arial" w:hAnsi="Arial" w:cs="Arial"/>
                <w:b/>
                <w:bCs/>
                <w:sz w:val="24"/>
                <w:szCs w:val="24"/>
              </w:rPr>
            </w:rPrChange>
          </w:rPr>
          <w:t>s no</w:t>
        </w:r>
        <w:r w:rsidR="00E23C9D" w:rsidRPr="00E23C9D">
          <w:rPr>
            <w:rFonts w:ascii="Arial" w:hAnsi="Arial" w:cs="Arial"/>
            <w:b/>
            <w:bCs/>
            <w:szCs w:val="22"/>
            <w:cs/>
            <w:rPrChange w:id="64" w:author="Onnicha Chutarat" w:date="2022-10-19T15:19:00Z">
              <w:rPr>
                <w:rFonts w:ascii="Arial" w:hAnsi="Arial" w:cs="Angsana New"/>
                <w:b/>
                <w:bCs/>
                <w:sz w:val="24"/>
                <w:szCs w:val="24"/>
                <w:cs/>
              </w:rPr>
            </w:rPrChange>
          </w:rPr>
          <w:t>.</w:t>
        </w:r>
        <w:r w:rsidR="00E23C9D" w:rsidRPr="00E23C9D">
          <w:rPr>
            <w:rFonts w:ascii="Arial" w:hAnsi="Arial" w:cs="Arial"/>
            <w:b/>
            <w:bCs/>
            <w:szCs w:val="22"/>
            <w:rPrChange w:id="65" w:author="Onnicha Chutarat" w:date="2022-10-19T15:19:00Z">
              <w:rPr>
                <w:rFonts w:ascii="Arial" w:hAnsi="Arial" w:cs="Arial"/>
                <w:b/>
                <w:bCs/>
                <w:sz w:val="24"/>
                <w:szCs w:val="24"/>
              </w:rPr>
            </w:rPrChange>
          </w:rPr>
          <w:t>1 trade fair for plastics and rubber, from</w:t>
        </w:r>
        <w:r w:rsidR="00E23C9D" w:rsidRPr="00E23C9D">
          <w:rPr>
            <w:rFonts w:ascii="Arial" w:hAnsi="Arial" w:cs="Arial"/>
            <w:szCs w:val="22"/>
            <w:cs/>
            <w:rPrChange w:id="66" w:author="Onnicha Chutarat" w:date="2022-10-19T15:19:00Z">
              <w:rPr>
                <w:rFonts w:ascii="Arial" w:hAnsi="Arial" w:cs="Angsana New"/>
                <w:sz w:val="24"/>
                <w:szCs w:val="24"/>
                <w:cs/>
              </w:rPr>
            </w:rPrChange>
          </w:rPr>
          <w:t xml:space="preserve"> </w:t>
        </w:r>
        <w:r w:rsidR="00E23C9D" w:rsidRPr="00E23C9D">
          <w:rPr>
            <w:rFonts w:ascii="Arial" w:hAnsi="Arial" w:cs="Arial"/>
            <w:b/>
            <w:bCs/>
            <w:szCs w:val="22"/>
            <w:rPrChange w:id="67" w:author="Onnicha Chutarat" w:date="2022-10-19T15:19:00Z">
              <w:rPr>
                <w:rFonts w:ascii="Arial" w:hAnsi="Arial" w:cs="Arial"/>
                <w:b/>
                <w:bCs/>
                <w:sz w:val="24"/>
                <w:szCs w:val="24"/>
              </w:rPr>
            </w:rPrChange>
          </w:rPr>
          <w:t>October 19</w:t>
        </w:r>
        <w:r w:rsidR="00E23C9D" w:rsidRPr="00E23C9D">
          <w:rPr>
            <w:rFonts w:ascii="Arial" w:hAnsi="Arial" w:cs="Arial"/>
            <w:b/>
            <w:bCs/>
            <w:szCs w:val="22"/>
            <w:cs/>
            <w:rPrChange w:id="68" w:author="Onnicha Chutarat" w:date="2022-10-19T15:19:00Z">
              <w:rPr>
                <w:rFonts w:ascii="Arial" w:hAnsi="Arial" w:cs="Angsana New"/>
                <w:b/>
                <w:bCs/>
                <w:sz w:val="24"/>
                <w:szCs w:val="24"/>
                <w:cs/>
              </w:rPr>
            </w:rPrChange>
          </w:rPr>
          <w:t>-</w:t>
        </w:r>
        <w:r w:rsidR="00E23C9D" w:rsidRPr="00E23C9D">
          <w:rPr>
            <w:rFonts w:ascii="Arial" w:hAnsi="Arial" w:cs="Arial"/>
            <w:b/>
            <w:bCs/>
            <w:szCs w:val="22"/>
            <w:rPrChange w:id="69" w:author="Onnicha Chutarat" w:date="2022-10-19T15:19:00Z">
              <w:rPr>
                <w:rFonts w:ascii="Arial" w:hAnsi="Arial" w:cs="Arial"/>
                <w:b/>
                <w:bCs/>
                <w:sz w:val="24"/>
                <w:szCs w:val="24"/>
              </w:rPr>
            </w:rPrChange>
          </w:rPr>
          <w:t>26, 2022</w:t>
        </w:r>
        <w:r w:rsidR="00E23C9D" w:rsidRPr="00E23C9D">
          <w:rPr>
            <w:rFonts w:ascii="Arial" w:hAnsi="Arial" w:cs="Arial"/>
            <w:b/>
            <w:bCs/>
            <w:szCs w:val="22"/>
            <w:cs/>
            <w:rPrChange w:id="70" w:author="Onnicha Chutarat" w:date="2022-10-19T15:19:00Z">
              <w:rPr>
                <w:rFonts w:ascii="Arial" w:hAnsi="Arial" w:cs="Angsana New"/>
                <w:b/>
                <w:bCs/>
                <w:sz w:val="24"/>
                <w:szCs w:val="24"/>
                <w:cs/>
              </w:rPr>
            </w:rPrChange>
          </w:rPr>
          <w:t xml:space="preserve"> </w:t>
        </w:r>
        <w:r w:rsidR="00E23C9D" w:rsidRPr="00E23C9D">
          <w:rPr>
            <w:rFonts w:ascii="Arial" w:hAnsi="Arial" w:cs="Arial"/>
            <w:b/>
            <w:bCs/>
            <w:szCs w:val="22"/>
            <w:rPrChange w:id="71" w:author="Onnicha Chutarat" w:date="2022-10-19T15:19:00Z">
              <w:rPr>
                <w:rFonts w:ascii="Arial" w:hAnsi="Arial" w:cs="Arial"/>
                <w:b/>
                <w:bCs/>
                <w:sz w:val="24"/>
                <w:szCs w:val="24"/>
              </w:rPr>
            </w:rPrChange>
          </w:rPr>
          <w:t>in Dusseldorf, Germany</w:t>
        </w:r>
        <w:r w:rsidR="00E23C9D" w:rsidRPr="00E23C9D">
          <w:rPr>
            <w:rFonts w:ascii="Arial" w:hAnsi="Arial" w:cs="Arial"/>
            <w:szCs w:val="22"/>
            <w:cs/>
            <w:rPrChange w:id="72" w:author="Onnicha Chutarat" w:date="2022-10-19T15:19:00Z">
              <w:rPr>
                <w:rFonts w:ascii="Arial" w:hAnsi="Arial" w:cs="Angsana New"/>
                <w:sz w:val="24"/>
                <w:szCs w:val="24"/>
                <w:cs/>
              </w:rPr>
            </w:rPrChange>
          </w:rPr>
          <w:t>.</w:t>
        </w:r>
      </w:ins>
      <w:del w:id="73" w:author="Onnicha Chutarat" w:date="2022-10-19T15:18:00Z">
        <w:r w:rsidRPr="00E23C9D" w:rsidDel="00E23C9D">
          <w:rPr>
            <w:rFonts w:ascii="Arial" w:hAnsi="Arial" w:cs="Arial"/>
            <w:szCs w:val="22"/>
            <w:rPrChange w:id="74" w:author="Onnicha Chutarat" w:date="2022-10-19T15:19:00Z">
              <w:rPr/>
            </w:rPrChange>
          </w:rPr>
          <w:delText>the world</w:delText>
        </w:r>
        <w:r w:rsidRPr="00E23C9D" w:rsidDel="00E23C9D">
          <w:rPr>
            <w:rFonts w:ascii="Arial" w:hAnsi="Arial" w:cs="Arial"/>
            <w:szCs w:val="22"/>
            <w:cs/>
            <w:rPrChange w:id="75" w:author="Onnicha Chutarat" w:date="2022-10-19T15:19:00Z">
              <w:rPr>
                <w:rFonts w:cs="Angsana New"/>
                <w:szCs w:val="22"/>
                <w:cs/>
              </w:rPr>
            </w:rPrChange>
          </w:rPr>
          <w:delText>’</w:delText>
        </w:r>
        <w:r w:rsidRPr="00E23C9D" w:rsidDel="00E23C9D">
          <w:rPr>
            <w:rFonts w:ascii="Arial" w:hAnsi="Arial" w:cs="Arial"/>
            <w:szCs w:val="22"/>
            <w:rPrChange w:id="76" w:author="Onnicha Chutarat" w:date="2022-10-19T15:19:00Z">
              <w:rPr/>
            </w:rPrChange>
          </w:rPr>
          <w:delText xml:space="preserve">s largest exhibition for the plastic and rubber industry, scheduled for </w:delText>
        </w:r>
        <w:r w:rsidRPr="00E23C9D" w:rsidDel="00E23C9D">
          <w:rPr>
            <w:rFonts w:ascii="Arial" w:hAnsi="Arial" w:cs="Arial"/>
            <w:b/>
            <w:szCs w:val="22"/>
            <w:rPrChange w:id="77" w:author="Onnicha Chutarat" w:date="2022-10-19T15:19:00Z">
              <w:rPr>
                <w:b/>
              </w:rPr>
            </w:rPrChange>
          </w:rPr>
          <w:delText>October 19</w:delText>
        </w:r>
        <w:r w:rsidRPr="00E23C9D" w:rsidDel="00E23C9D">
          <w:rPr>
            <w:rFonts w:ascii="Arial" w:hAnsi="Arial" w:cs="Arial"/>
            <w:b/>
            <w:bCs/>
            <w:szCs w:val="22"/>
            <w:cs/>
            <w:rPrChange w:id="78" w:author="Onnicha Chutarat" w:date="2022-10-19T15:19:00Z">
              <w:rPr>
                <w:rFonts w:cs="Angsana New"/>
                <w:b/>
                <w:bCs/>
                <w:szCs w:val="22"/>
                <w:cs/>
              </w:rPr>
            </w:rPrChange>
          </w:rPr>
          <w:delText>-</w:delText>
        </w:r>
        <w:r w:rsidRPr="00E23C9D" w:rsidDel="00E23C9D">
          <w:rPr>
            <w:rFonts w:ascii="Arial" w:hAnsi="Arial" w:cs="Arial"/>
            <w:b/>
            <w:szCs w:val="22"/>
            <w:rPrChange w:id="79" w:author="Onnicha Chutarat" w:date="2022-10-19T15:19:00Z">
              <w:rPr>
                <w:b/>
              </w:rPr>
            </w:rPrChange>
          </w:rPr>
          <w:delText>26, 2022 in Dusseldorf, Germany</w:delText>
        </w:r>
        <w:r w:rsidRPr="00E23C9D" w:rsidDel="00E23C9D">
          <w:rPr>
            <w:rFonts w:ascii="Arial" w:hAnsi="Arial" w:cs="Arial"/>
            <w:szCs w:val="22"/>
            <w:cs/>
            <w:rPrChange w:id="80" w:author="Onnicha Chutarat" w:date="2022-10-19T15:19:00Z">
              <w:rPr>
                <w:rFonts w:cs="Angsana New"/>
                <w:szCs w:val="22"/>
                <w:cs/>
              </w:rPr>
            </w:rPrChange>
          </w:rPr>
          <w:delText>.</w:delText>
        </w:r>
      </w:del>
      <w:r w:rsidRPr="00E23C9D">
        <w:rPr>
          <w:rFonts w:ascii="Arial" w:hAnsi="Arial" w:cs="Arial"/>
          <w:szCs w:val="22"/>
          <w:cs/>
          <w:rPrChange w:id="81" w:author="Onnicha Chutarat" w:date="2022-10-19T15:19:00Z">
            <w:rPr>
              <w:rFonts w:cs="Angsana New"/>
              <w:szCs w:val="22"/>
              <w:cs/>
            </w:rPr>
          </w:rPrChange>
        </w:rPr>
        <w:t xml:space="preserve"> </w:t>
      </w:r>
      <w:r w:rsidRPr="00E23C9D">
        <w:rPr>
          <w:rFonts w:ascii="Arial" w:hAnsi="Arial" w:cs="Arial"/>
          <w:szCs w:val="22"/>
          <w:rPrChange w:id="82" w:author="Onnicha Chutarat" w:date="2022-10-19T15:19:00Z">
            <w:rPr/>
          </w:rPrChange>
        </w:rPr>
        <w:t xml:space="preserve">SCGC also partnered with </w:t>
      </w:r>
      <w:proofErr w:type="spellStart"/>
      <w:r w:rsidRPr="00E23C9D">
        <w:rPr>
          <w:rFonts w:ascii="Arial" w:hAnsi="Arial" w:cs="Arial"/>
          <w:szCs w:val="22"/>
          <w:rPrChange w:id="83" w:author="Onnicha Chutarat" w:date="2022-10-19T15:19:00Z">
            <w:rPr/>
          </w:rPrChange>
        </w:rPr>
        <w:t>Norner</w:t>
      </w:r>
      <w:proofErr w:type="spellEnd"/>
      <w:r w:rsidRPr="00E23C9D">
        <w:rPr>
          <w:rFonts w:ascii="Arial" w:hAnsi="Arial" w:cs="Arial"/>
          <w:szCs w:val="22"/>
          <w:rPrChange w:id="84" w:author="Onnicha Chutarat" w:date="2022-10-19T15:19:00Z">
            <w:rPr/>
          </w:rPrChange>
        </w:rPr>
        <w:t>, a world</w:t>
      </w:r>
      <w:r w:rsidRPr="00E23C9D">
        <w:rPr>
          <w:rFonts w:ascii="Arial" w:hAnsi="Arial" w:cs="Arial"/>
          <w:szCs w:val="22"/>
          <w:cs/>
          <w:rPrChange w:id="85" w:author="Onnicha Chutarat" w:date="2022-10-19T15:19:00Z">
            <w:rPr>
              <w:rFonts w:cs="Angsana New"/>
              <w:szCs w:val="22"/>
              <w:cs/>
            </w:rPr>
          </w:rPrChange>
        </w:rPr>
        <w:t>-</w:t>
      </w:r>
      <w:r w:rsidRPr="00E23C9D">
        <w:rPr>
          <w:rFonts w:ascii="Arial" w:hAnsi="Arial" w:cs="Arial"/>
          <w:szCs w:val="22"/>
          <w:rPrChange w:id="86" w:author="Onnicha Chutarat" w:date="2022-10-19T15:19:00Z">
            <w:rPr/>
          </w:rPrChange>
        </w:rPr>
        <w:t>class leader in industrial polymer R&amp;D services based in Norway, and</w:t>
      </w:r>
      <w:r w:rsidRPr="00E23C9D">
        <w:rPr>
          <w:rFonts w:ascii="Arial" w:hAnsi="Arial" w:cs="Arial"/>
          <w:rPrChange w:id="87" w:author="Onnicha Chutarat" w:date="2022-10-19T15:19:00Z">
            <w:rPr/>
          </w:rPrChange>
        </w:rPr>
        <w:t xml:space="preserve"> the Alliance to End Plastic Waste </w:t>
      </w:r>
      <w:r w:rsidRPr="00E23C9D">
        <w:rPr>
          <w:rFonts w:ascii="Arial" w:hAnsi="Arial" w:cs="Arial"/>
          <w:szCs w:val="22"/>
          <w:cs/>
          <w:rPrChange w:id="88" w:author="Onnicha Chutarat" w:date="2022-10-19T15:19:00Z">
            <w:rPr>
              <w:rFonts w:cs="Angsana New"/>
              <w:szCs w:val="22"/>
              <w:cs/>
            </w:rPr>
          </w:rPrChange>
        </w:rPr>
        <w:t>(</w:t>
      </w:r>
      <w:r w:rsidRPr="00E23C9D">
        <w:rPr>
          <w:rFonts w:ascii="Arial" w:hAnsi="Arial" w:cs="Arial"/>
          <w:rPrChange w:id="89" w:author="Onnicha Chutarat" w:date="2022-10-19T15:19:00Z">
            <w:rPr/>
          </w:rPrChange>
        </w:rPr>
        <w:t>AEPW</w:t>
      </w:r>
      <w:r w:rsidRPr="00E23C9D">
        <w:rPr>
          <w:rFonts w:ascii="Arial" w:hAnsi="Arial" w:cs="Arial"/>
          <w:szCs w:val="22"/>
          <w:cs/>
          <w:rPrChange w:id="90" w:author="Onnicha Chutarat" w:date="2022-10-19T15:19:00Z">
            <w:rPr>
              <w:rFonts w:cs="Angsana New"/>
              <w:szCs w:val="22"/>
              <w:cs/>
            </w:rPr>
          </w:rPrChange>
        </w:rPr>
        <w:t>)</w:t>
      </w:r>
      <w:r w:rsidRPr="00E23C9D">
        <w:rPr>
          <w:rFonts w:ascii="Arial" w:hAnsi="Arial" w:cs="Arial"/>
          <w:rPrChange w:id="91" w:author="Onnicha Chutarat" w:date="2022-10-19T15:19:00Z">
            <w:rPr/>
          </w:rPrChange>
        </w:rPr>
        <w:t>, the global non</w:t>
      </w:r>
      <w:r w:rsidRPr="00E23C9D">
        <w:rPr>
          <w:rFonts w:ascii="Arial" w:hAnsi="Arial" w:cs="Arial"/>
          <w:szCs w:val="22"/>
          <w:cs/>
          <w:rPrChange w:id="92" w:author="Onnicha Chutarat" w:date="2022-10-19T15:19:00Z">
            <w:rPr>
              <w:rFonts w:cs="Angsana New"/>
              <w:szCs w:val="22"/>
              <w:cs/>
            </w:rPr>
          </w:rPrChange>
        </w:rPr>
        <w:t>-</w:t>
      </w:r>
      <w:r w:rsidRPr="00E23C9D">
        <w:rPr>
          <w:rFonts w:ascii="Arial" w:hAnsi="Arial" w:cs="Arial"/>
          <w:rPrChange w:id="93" w:author="Onnicha Chutarat" w:date="2022-10-19T15:19:00Z">
            <w:rPr/>
          </w:rPrChange>
        </w:rPr>
        <w:t xml:space="preserve">profit organization, to hold </w:t>
      </w:r>
      <w:del w:id="94" w:author="Onnicha Chutarat" w:date="2022-10-19T15:20:00Z">
        <w:r w:rsidRPr="00E23C9D" w:rsidDel="00E23C9D">
          <w:rPr>
            <w:rFonts w:ascii="Arial" w:hAnsi="Arial" w:cs="Arial"/>
            <w:rPrChange w:id="95" w:author="Onnicha Chutarat" w:date="2022-10-19T15:19:00Z">
              <w:rPr/>
            </w:rPrChange>
          </w:rPr>
          <w:delText xml:space="preserve">a seminar titled </w:delText>
        </w:r>
      </w:del>
      <w:ins w:id="96" w:author="Onnicha Chutarat" w:date="2022-10-19T15:20:00Z">
        <w:r w:rsidR="00E23C9D">
          <w:rPr>
            <w:rFonts w:ascii="Arial" w:hAnsi="Arial" w:cs="Arial"/>
          </w:rPr>
          <w:t xml:space="preserve">the </w:t>
        </w:r>
      </w:ins>
      <w:r w:rsidRPr="00E23C9D">
        <w:rPr>
          <w:rFonts w:ascii="Arial" w:hAnsi="Arial" w:cs="Arial"/>
          <w:szCs w:val="22"/>
          <w:cs/>
          <w:rPrChange w:id="97" w:author="Onnicha Chutarat" w:date="2022-10-19T15:19:00Z">
            <w:rPr>
              <w:rFonts w:cs="Angsana New"/>
              <w:szCs w:val="22"/>
              <w:cs/>
            </w:rPr>
          </w:rPrChange>
        </w:rPr>
        <w:t>“</w:t>
      </w:r>
      <w:r w:rsidRPr="00E23C9D">
        <w:rPr>
          <w:rFonts w:ascii="Arial" w:hAnsi="Arial" w:cs="Arial"/>
          <w:rPrChange w:id="98" w:author="Onnicha Chutarat" w:date="2022-10-19T15:19:00Z">
            <w:rPr/>
          </w:rPrChange>
        </w:rPr>
        <w:t>Circular Packaging for Real</w:t>
      </w:r>
      <w:r w:rsidRPr="00E23C9D">
        <w:rPr>
          <w:rFonts w:ascii="Arial" w:hAnsi="Arial" w:cs="Arial"/>
          <w:szCs w:val="22"/>
          <w:cs/>
          <w:rPrChange w:id="99" w:author="Onnicha Chutarat" w:date="2022-10-19T15:19:00Z">
            <w:rPr>
              <w:rFonts w:cs="Angsana New"/>
              <w:szCs w:val="22"/>
              <w:cs/>
            </w:rPr>
          </w:rPrChange>
        </w:rPr>
        <w:t>”</w:t>
      </w:r>
      <w:ins w:id="100" w:author="Onnicha Chutarat" w:date="2022-10-19T15:20:00Z">
        <w:r w:rsidR="00E23C9D">
          <w:rPr>
            <w:rFonts w:ascii="Arial" w:hAnsi="Arial" w:cs="Arial"/>
            <w:szCs w:val="22"/>
          </w:rPr>
          <w:t>seminar,</w:t>
        </w:r>
      </w:ins>
      <w:del w:id="101" w:author="Onnicha Chutarat" w:date="2022-10-19T15:20:00Z">
        <w:r w:rsidRPr="00E23C9D" w:rsidDel="00E23C9D">
          <w:rPr>
            <w:rFonts w:ascii="Arial" w:hAnsi="Arial" w:cs="Arial"/>
            <w:szCs w:val="22"/>
            <w:cs/>
            <w:rPrChange w:id="102" w:author="Onnicha Chutarat" w:date="2022-10-19T15:19:00Z">
              <w:rPr>
                <w:rFonts w:cs="Angsana New"/>
                <w:szCs w:val="22"/>
                <w:cs/>
              </w:rPr>
            </w:rPrChange>
          </w:rPr>
          <w:delText xml:space="preserve"> </w:delText>
        </w:r>
        <w:r w:rsidRPr="00E23C9D" w:rsidDel="00E23C9D">
          <w:rPr>
            <w:rFonts w:ascii="Arial" w:hAnsi="Arial" w:cs="Arial"/>
            <w:rPrChange w:id="103" w:author="Onnicha Chutarat" w:date="2022-10-19T15:19:00Z">
              <w:rPr/>
            </w:rPrChange>
          </w:rPr>
          <w:delText xml:space="preserve">to </w:delText>
        </w:r>
      </w:del>
      <w:ins w:id="104" w:author="Onnicha Chutarat" w:date="2022-10-19T15:20:00Z">
        <w:r w:rsidR="00E23C9D">
          <w:rPr>
            <w:rFonts w:ascii="Arial" w:hAnsi="Arial" w:cs="Arial"/>
          </w:rPr>
          <w:t xml:space="preserve"> </w:t>
        </w:r>
      </w:ins>
      <w:del w:id="105" w:author="Onnicha Chutarat" w:date="2022-10-19T15:20:00Z">
        <w:r w:rsidRPr="00E23C9D" w:rsidDel="00E23C9D">
          <w:rPr>
            <w:rFonts w:ascii="Arial" w:hAnsi="Arial" w:cs="Arial"/>
            <w:rPrChange w:id="106" w:author="Onnicha Chutarat" w:date="2022-10-19T15:19:00Z">
              <w:rPr/>
            </w:rPrChange>
          </w:rPr>
          <w:delText>discuss</w:delText>
        </w:r>
      </w:del>
      <w:ins w:id="107" w:author="Onnicha Chutarat" w:date="2022-10-19T15:20:00Z">
        <w:r w:rsidR="00E23C9D">
          <w:rPr>
            <w:rFonts w:ascii="Arial" w:hAnsi="Arial" w:cs="Arial"/>
          </w:rPr>
          <w:t>focusing on</w:t>
        </w:r>
      </w:ins>
      <w:r w:rsidRPr="00E23C9D">
        <w:rPr>
          <w:rFonts w:ascii="Arial" w:hAnsi="Arial" w:cs="Arial"/>
          <w:rPrChange w:id="108" w:author="Onnicha Chutarat" w:date="2022-10-19T15:19:00Z">
            <w:rPr/>
          </w:rPrChange>
        </w:rPr>
        <w:t xml:space="preserve"> the</w:t>
      </w:r>
      <w:r w:rsidRPr="00E23C9D">
        <w:rPr>
          <w:rFonts w:ascii="Arial" w:hAnsi="Arial" w:cs="Arial"/>
          <w:rPrChange w:id="109" w:author="Onnicha Chutarat" w:date="2022-10-19T15:10:00Z">
            <w:rPr/>
          </w:rPrChange>
        </w:rPr>
        <w:t xml:space="preserve"> global trends and solutions for</w:t>
      </w:r>
      <w:ins w:id="110" w:author="Onnicha Chutarat" w:date="2022-10-19T15:22:00Z">
        <w:r w:rsidR="00BF2BB1">
          <w:rPr>
            <w:rFonts w:ascii="Arial" w:hAnsi="Arial" w:cs="Arial"/>
          </w:rPr>
          <w:t xml:space="preserve"> </w:t>
        </w:r>
      </w:ins>
      <w:del w:id="111" w:author="Onnicha Chutarat" w:date="2022-10-19T15:22:00Z">
        <w:r w:rsidRPr="00E23C9D" w:rsidDel="00BF2BB1">
          <w:rPr>
            <w:rFonts w:ascii="Arial" w:hAnsi="Arial" w:cs="Arial"/>
            <w:rPrChange w:id="112" w:author="Onnicha Chutarat" w:date="2022-10-19T15:10:00Z">
              <w:rPr/>
            </w:rPrChange>
          </w:rPr>
          <w:delText xml:space="preserve"> a comprehensive collaboration to reduce the volume of post</w:delText>
        </w:r>
        <w:r w:rsidRPr="00E23C9D" w:rsidDel="00BF2BB1">
          <w:rPr>
            <w:rFonts w:ascii="Arial" w:hAnsi="Arial" w:cs="Arial"/>
            <w:szCs w:val="22"/>
            <w:cs/>
            <w:rPrChange w:id="113" w:author="Onnicha Chutarat" w:date="2022-10-19T15:10:00Z">
              <w:rPr>
                <w:rFonts w:cs="Angsana New"/>
                <w:szCs w:val="22"/>
                <w:cs/>
              </w:rPr>
            </w:rPrChange>
          </w:rPr>
          <w:delText>-</w:delText>
        </w:r>
        <w:r w:rsidRPr="00E23C9D" w:rsidDel="00BF2BB1">
          <w:rPr>
            <w:rFonts w:ascii="Arial" w:hAnsi="Arial" w:cs="Arial"/>
            <w:rPrChange w:id="114" w:author="Onnicha Chutarat" w:date="2022-10-19T15:10:00Z">
              <w:rPr/>
            </w:rPrChange>
          </w:rPr>
          <w:delText xml:space="preserve">consumer plastic, and development of </w:delText>
        </w:r>
      </w:del>
      <w:r w:rsidRPr="00E23C9D">
        <w:rPr>
          <w:rFonts w:ascii="Arial" w:hAnsi="Arial" w:cs="Arial"/>
          <w:rPrChange w:id="115" w:author="Onnicha Chutarat" w:date="2022-10-19T15:10:00Z">
            <w:rPr/>
          </w:rPrChange>
        </w:rPr>
        <w:t>environmentally friendly packaging</w:t>
      </w:r>
      <w:r w:rsidRPr="00E23C9D">
        <w:rPr>
          <w:rFonts w:ascii="Arial" w:hAnsi="Arial" w:cs="Arial"/>
          <w:szCs w:val="22"/>
          <w:cs/>
          <w:rPrChange w:id="116" w:author="Onnicha Chutarat" w:date="2022-10-19T15:10:00Z">
            <w:rPr>
              <w:rFonts w:cs="Angsana New"/>
              <w:szCs w:val="22"/>
              <w:cs/>
            </w:rPr>
          </w:rPrChange>
        </w:rPr>
        <w:t>.</w:t>
      </w:r>
    </w:p>
    <w:p w14:paraId="333864EC" w14:textId="48714955" w:rsidR="004571F4" w:rsidRPr="00E23C9D" w:rsidRDefault="005E78B7" w:rsidP="004D6691">
      <w:pPr>
        <w:ind w:firstLine="720"/>
        <w:jc w:val="thaiDistribute"/>
        <w:rPr>
          <w:rFonts w:ascii="Arial" w:hAnsi="Arial" w:cs="Arial"/>
          <w:sz w:val="32"/>
          <w:szCs w:val="32"/>
          <w:rPrChange w:id="117" w:author="Onnicha Chutarat" w:date="2022-10-19T15:10:00Z">
            <w:rPr>
              <w:rFonts w:asciiTheme="minorBidi" w:hAnsiTheme="minorBidi"/>
              <w:sz w:val="32"/>
              <w:szCs w:val="32"/>
            </w:rPr>
          </w:rPrChange>
        </w:rPr>
      </w:pPr>
      <w:r w:rsidRPr="00E23C9D">
        <w:rPr>
          <w:rFonts w:ascii="Arial" w:hAnsi="Arial" w:cs="Arial"/>
          <w:b/>
          <w:rPrChange w:id="118" w:author="Onnicha Chutarat" w:date="2022-10-19T15:10:00Z">
            <w:rPr>
              <w:b/>
            </w:rPr>
          </w:rPrChange>
        </w:rPr>
        <w:t>Dr</w:t>
      </w:r>
      <w:ins w:id="119" w:author="Onnicha Chutarat" w:date="2022-10-19T16:10:00Z">
        <w:r w:rsidR="006D32E4">
          <w:rPr>
            <w:rFonts w:ascii="Arial" w:hAnsi="Arial" w:cs="Arial"/>
            <w:b/>
            <w:bCs/>
            <w:szCs w:val="22"/>
          </w:rPr>
          <w:t xml:space="preserve">. </w:t>
        </w:r>
      </w:ins>
      <w:del w:id="120" w:author="Onnicha Chutarat" w:date="2022-10-19T16:10:00Z">
        <w:r w:rsidRPr="00E23C9D" w:rsidDel="006D32E4">
          <w:rPr>
            <w:rFonts w:ascii="Arial" w:hAnsi="Arial" w:cs="Arial"/>
            <w:b/>
            <w:bCs/>
            <w:szCs w:val="22"/>
            <w:cs/>
            <w:rPrChange w:id="121" w:author="Onnicha Chutarat" w:date="2022-10-19T15:10:00Z">
              <w:rPr>
                <w:rFonts w:cs="Angsana New"/>
                <w:b/>
                <w:bCs/>
                <w:szCs w:val="22"/>
                <w:cs/>
              </w:rPr>
            </w:rPrChange>
          </w:rPr>
          <w:delText xml:space="preserve">. </w:delText>
        </w:r>
      </w:del>
      <w:r w:rsidRPr="00E23C9D">
        <w:rPr>
          <w:rFonts w:ascii="Arial" w:hAnsi="Arial" w:cs="Arial"/>
          <w:b/>
          <w:rPrChange w:id="122" w:author="Onnicha Chutarat" w:date="2022-10-19T15:10:00Z">
            <w:rPr>
              <w:b/>
            </w:rPr>
          </w:rPrChange>
        </w:rPr>
        <w:t>Suracha Udomsak, Chief Innovation Officer and Executive Vice President</w:t>
      </w:r>
      <w:ins w:id="123" w:author="Onnicha Chutarat" w:date="2022-10-19T16:13:00Z">
        <w:r w:rsidR="00D10D97">
          <w:rPr>
            <w:rFonts w:ascii="Arial" w:hAnsi="Arial" w:cs="Arial"/>
            <w:b/>
          </w:rPr>
          <w:t xml:space="preserve"> </w:t>
        </w:r>
      </w:ins>
      <w:r w:rsidRPr="00E23C9D">
        <w:rPr>
          <w:rFonts w:ascii="Arial" w:hAnsi="Arial" w:cs="Arial"/>
          <w:b/>
          <w:bCs/>
          <w:szCs w:val="22"/>
          <w:cs/>
          <w:rPrChange w:id="124" w:author="Onnicha Chutarat" w:date="2022-10-19T15:10:00Z">
            <w:rPr>
              <w:rFonts w:cs="Angsana New"/>
              <w:b/>
              <w:bCs/>
              <w:szCs w:val="22"/>
              <w:cs/>
            </w:rPr>
          </w:rPrChange>
        </w:rPr>
        <w:t xml:space="preserve">- </w:t>
      </w:r>
      <w:r w:rsidRPr="00E23C9D">
        <w:rPr>
          <w:rFonts w:ascii="Arial" w:hAnsi="Arial" w:cs="Arial"/>
          <w:b/>
          <w:rPrChange w:id="125" w:author="Onnicha Chutarat" w:date="2022-10-19T15:10:00Z">
            <w:rPr>
              <w:b/>
            </w:rPr>
          </w:rPrChange>
        </w:rPr>
        <w:t xml:space="preserve">New Business, SCG Chemicals </w:t>
      </w:r>
      <w:r w:rsidRPr="00E23C9D">
        <w:rPr>
          <w:rFonts w:ascii="Arial" w:hAnsi="Arial" w:cs="Arial"/>
          <w:b/>
          <w:bCs/>
          <w:szCs w:val="22"/>
          <w:cs/>
          <w:rPrChange w:id="126" w:author="Onnicha Chutarat" w:date="2022-10-19T15:10:00Z">
            <w:rPr>
              <w:rFonts w:cs="Angsana New"/>
              <w:b/>
              <w:bCs/>
              <w:szCs w:val="22"/>
              <w:cs/>
            </w:rPr>
          </w:rPrChange>
        </w:rPr>
        <w:t>(</w:t>
      </w:r>
      <w:r w:rsidRPr="00E23C9D">
        <w:rPr>
          <w:rFonts w:ascii="Arial" w:hAnsi="Arial" w:cs="Arial"/>
          <w:b/>
          <w:rPrChange w:id="127" w:author="Onnicha Chutarat" w:date="2022-10-19T15:10:00Z">
            <w:rPr>
              <w:b/>
            </w:rPr>
          </w:rPrChange>
        </w:rPr>
        <w:t>SCGC</w:t>
      </w:r>
      <w:r w:rsidRPr="00E23C9D">
        <w:rPr>
          <w:rFonts w:ascii="Arial" w:hAnsi="Arial" w:cs="Arial"/>
          <w:b/>
          <w:bCs/>
          <w:szCs w:val="22"/>
          <w:cs/>
          <w:rPrChange w:id="128" w:author="Onnicha Chutarat" w:date="2022-10-19T15:10:00Z">
            <w:rPr>
              <w:rFonts w:cs="Angsana New"/>
              <w:b/>
              <w:bCs/>
              <w:szCs w:val="22"/>
              <w:cs/>
            </w:rPr>
          </w:rPrChange>
        </w:rPr>
        <w:t>)</w:t>
      </w:r>
      <w:r w:rsidRPr="00E23C9D">
        <w:rPr>
          <w:rFonts w:ascii="Arial" w:hAnsi="Arial" w:cs="Arial"/>
          <w:b/>
          <w:rPrChange w:id="129" w:author="Onnicha Chutarat" w:date="2022-10-19T15:10:00Z">
            <w:rPr>
              <w:b/>
            </w:rPr>
          </w:rPrChange>
        </w:rPr>
        <w:t>,</w:t>
      </w:r>
      <w:r w:rsidRPr="00E23C9D">
        <w:rPr>
          <w:rFonts w:ascii="Arial" w:hAnsi="Arial" w:cs="Arial"/>
          <w:rPrChange w:id="130" w:author="Onnicha Chutarat" w:date="2022-10-19T15:10:00Z">
            <w:rPr/>
          </w:rPrChange>
        </w:rPr>
        <w:t xml:space="preserve"> said K 2022 gathers more than 3,300 </w:t>
      </w:r>
      <w:del w:id="131" w:author="Onnicha Chutarat" w:date="2022-10-19T15:26:00Z">
        <w:r w:rsidRPr="00E23C9D" w:rsidDel="00BF2BB1">
          <w:rPr>
            <w:rFonts w:ascii="Arial" w:hAnsi="Arial" w:cs="Arial"/>
            <w:rPrChange w:id="132" w:author="Onnicha Chutarat" w:date="2022-10-19T15:10:00Z">
              <w:rPr/>
            </w:rPrChange>
          </w:rPr>
          <w:delText xml:space="preserve">participants </w:delText>
        </w:r>
      </w:del>
      <w:ins w:id="133" w:author="Onnicha Chutarat" w:date="2022-10-19T15:26:00Z">
        <w:r w:rsidR="00BF2BB1">
          <w:rPr>
            <w:rFonts w:ascii="Arial" w:hAnsi="Arial" w:cs="Arial"/>
          </w:rPr>
          <w:t>exhibitors</w:t>
        </w:r>
      </w:ins>
      <w:ins w:id="134" w:author="Onnicha Chutarat" w:date="2022-10-19T15:27:00Z">
        <w:r w:rsidR="00BF2BB1">
          <w:rPr>
            <w:rFonts w:ascii="Arial" w:hAnsi="Arial" w:cs="Arial"/>
          </w:rPr>
          <w:t xml:space="preserve"> </w:t>
        </w:r>
      </w:ins>
      <w:del w:id="135" w:author="Onnicha Chutarat" w:date="2022-10-19T15:27:00Z">
        <w:r w:rsidRPr="00E23C9D" w:rsidDel="00BF2BB1">
          <w:rPr>
            <w:rFonts w:ascii="Arial" w:hAnsi="Arial" w:cs="Arial"/>
            <w:rPrChange w:id="136" w:author="Onnicha Chutarat" w:date="2022-10-19T15:10:00Z">
              <w:rPr/>
            </w:rPrChange>
          </w:rPr>
          <w:delText xml:space="preserve">and innovation developers </w:delText>
        </w:r>
      </w:del>
      <w:r w:rsidRPr="00E23C9D">
        <w:rPr>
          <w:rFonts w:ascii="Arial" w:hAnsi="Arial" w:cs="Arial"/>
          <w:rPrChange w:id="137" w:author="Onnicha Chutarat" w:date="2022-10-19T15:10:00Z">
            <w:rPr/>
          </w:rPrChange>
        </w:rPr>
        <w:t>from around the world</w:t>
      </w:r>
      <w:r w:rsidRPr="00E23C9D">
        <w:rPr>
          <w:rFonts w:ascii="Arial" w:hAnsi="Arial" w:cs="Arial"/>
          <w:szCs w:val="22"/>
          <w:cs/>
          <w:rPrChange w:id="138" w:author="Onnicha Chutarat" w:date="2022-10-19T15:10:00Z">
            <w:rPr>
              <w:rFonts w:cs="Angsana New"/>
              <w:szCs w:val="22"/>
              <w:cs/>
            </w:rPr>
          </w:rPrChange>
        </w:rPr>
        <w:t>.</w:t>
      </w:r>
      <w:ins w:id="139" w:author="Onnicha Chutarat" w:date="2022-10-19T16:13:00Z">
        <w:r w:rsidR="00D10D97">
          <w:rPr>
            <w:rFonts w:ascii="Arial" w:hAnsi="Arial" w:cs="Arial"/>
            <w:szCs w:val="22"/>
          </w:rPr>
          <w:t xml:space="preserve"> </w:t>
        </w:r>
      </w:ins>
      <w:del w:id="140" w:author="Onnicha Chutarat" w:date="2022-10-19T15:27:00Z">
        <w:r w:rsidRPr="00E23C9D" w:rsidDel="00BF2BB1">
          <w:rPr>
            <w:rFonts w:ascii="Arial" w:hAnsi="Arial" w:cs="Arial"/>
            <w:szCs w:val="22"/>
            <w:cs/>
            <w:rPrChange w:id="141" w:author="Onnicha Chutarat" w:date="2022-10-19T15:10:00Z">
              <w:rPr>
                <w:rFonts w:cs="Angsana New"/>
                <w:szCs w:val="22"/>
                <w:cs/>
              </w:rPr>
            </w:rPrChange>
          </w:rPr>
          <w:delText xml:space="preserve"> </w:delText>
        </w:r>
      </w:del>
      <w:r w:rsidRPr="00E23C9D">
        <w:rPr>
          <w:rFonts w:ascii="Arial" w:hAnsi="Arial" w:cs="Arial"/>
          <w:rPrChange w:id="142" w:author="Onnicha Chutarat" w:date="2022-10-19T15:10:00Z">
            <w:rPr/>
          </w:rPrChange>
        </w:rPr>
        <w:t xml:space="preserve">This year SCGC showcases a full lineup of </w:t>
      </w:r>
      <w:del w:id="143" w:author="Onnicha Chutarat" w:date="2022-10-19T15:28:00Z">
        <w:r w:rsidRPr="00E23C9D" w:rsidDel="00BF2BB1">
          <w:rPr>
            <w:rFonts w:ascii="Arial" w:hAnsi="Arial" w:cs="Arial"/>
            <w:rPrChange w:id="144" w:author="Onnicha Chutarat" w:date="2022-10-19T15:10:00Z">
              <w:rPr/>
            </w:rPrChange>
          </w:rPr>
          <w:delText xml:space="preserve">plastic </w:delText>
        </w:r>
      </w:del>
      <w:ins w:id="145" w:author="Onnicha Chutarat" w:date="2022-10-19T15:28:00Z">
        <w:r w:rsidR="00BF2BB1">
          <w:rPr>
            <w:rFonts w:ascii="Arial" w:hAnsi="Arial" w:cs="Arial"/>
          </w:rPr>
          <w:t>chemical</w:t>
        </w:r>
        <w:r w:rsidR="00BF2BB1" w:rsidRPr="00E23C9D">
          <w:rPr>
            <w:rFonts w:ascii="Arial" w:hAnsi="Arial" w:cs="Arial"/>
            <w:rPrChange w:id="146" w:author="Onnicha Chutarat" w:date="2022-10-19T15:10:00Z">
              <w:rPr/>
            </w:rPrChange>
          </w:rPr>
          <w:t xml:space="preserve"> </w:t>
        </w:r>
      </w:ins>
      <w:r w:rsidRPr="00E23C9D">
        <w:rPr>
          <w:rFonts w:ascii="Arial" w:hAnsi="Arial" w:cs="Arial"/>
          <w:rPrChange w:id="147" w:author="Onnicha Chutarat" w:date="2022-10-19T15:10:00Z">
            <w:rPr/>
          </w:rPrChange>
        </w:rPr>
        <w:t>innovations</w:t>
      </w:r>
      <w:ins w:id="148" w:author="Onnicha Chutarat" w:date="2022-10-19T15:28:00Z">
        <w:r w:rsidR="00BF2BB1">
          <w:rPr>
            <w:rFonts w:ascii="Arial" w:hAnsi="Arial" w:cs="Arial"/>
          </w:rPr>
          <w:t xml:space="preserve"> </w:t>
        </w:r>
      </w:ins>
      <w:del w:id="149" w:author="Onnicha Chutarat" w:date="2022-10-19T15:28:00Z">
        <w:r w:rsidRPr="00E23C9D" w:rsidDel="00BF2BB1">
          <w:rPr>
            <w:rFonts w:ascii="Arial" w:hAnsi="Arial" w:cs="Arial"/>
            <w:rPrChange w:id="150" w:author="Onnicha Chutarat" w:date="2022-10-19T15:10:00Z">
              <w:rPr/>
            </w:rPrChange>
          </w:rPr>
          <w:delText xml:space="preserve"> and innovative chemical products developed </w:delText>
        </w:r>
      </w:del>
      <w:r w:rsidRPr="00E23C9D">
        <w:rPr>
          <w:rFonts w:ascii="Arial" w:hAnsi="Arial" w:cs="Arial"/>
          <w:rPrChange w:id="151" w:author="Onnicha Chutarat" w:date="2022-10-19T15:10:00Z">
            <w:rPr/>
          </w:rPrChange>
        </w:rPr>
        <w:t>under the concept</w:t>
      </w:r>
      <w:r w:rsidRPr="00E23C9D">
        <w:rPr>
          <w:rFonts w:ascii="Arial" w:hAnsi="Arial" w:cs="Arial"/>
          <w:b/>
          <w:bCs/>
          <w:szCs w:val="22"/>
          <w:cs/>
          <w:rPrChange w:id="152" w:author="Onnicha Chutarat" w:date="2022-10-19T15:10:00Z">
            <w:rPr>
              <w:rFonts w:cs="Angsana New"/>
              <w:b/>
              <w:bCs/>
              <w:szCs w:val="22"/>
              <w:cs/>
            </w:rPr>
          </w:rPrChange>
        </w:rPr>
        <w:t xml:space="preserve"> “</w:t>
      </w:r>
      <w:r w:rsidRPr="00E23C9D">
        <w:rPr>
          <w:rFonts w:ascii="Arial" w:hAnsi="Arial" w:cs="Arial"/>
          <w:b/>
          <w:rPrChange w:id="153" w:author="Onnicha Chutarat" w:date="2022-10-19T15:10:00Z">
            <w:rPr>
              <w:b/>
            </w:rPr>
          </w:rPrChange>
        </w:rPr>
        <w:t>INNOVATION THAT</w:t>
      </w:r>
      <w:r w:rsidRPr="00E23C9D">
        <w:rPr>
          <w:rFonts w:ascii="Arial" w:hAnsi="Arial" w:cs="Arial"/>
          <w:b/>
          <w:bCs/>
          <w:szCs w:val="22"/>
          <w:cs/>
          <w:rPrChange w:id="154" w:author="Onnicha Chutarat" w:date="2022-10-19T15:10:00Z">
            <w:rPr>
              <w:rFonts w:cs="Angsana New"/>
              <w:b/>
              <w:bCs/>
              <w:szCs w:val="22"/>
              <w:cs/>
            </w:rPr>
          </w:rPrChange>
        </w:rPr>
        <w:t>’</w:t>
      </w:r>
      <w:r w:rsidRPr="00E23C9D">
        <w:rPr>
          <w:rFonts w:ascii="Arial" w:hAnsi="Arial" w:cs="Arial"/>
          <w:b/>
          <w:rPrChange w:id="155" w:author="Onnicha Chutarat" w:date="2022-10-19T15:10:00Z">
            <w:rPr>
              <w:b/>
            </w:rPr>
          </w:rPrChange>
        </w:rPr>
        <w:t>S REAL</w:t>
      </w:r>
      <w:r w:rsidRPr="00E23C9D">
        <w:rPr>
          <w:rFonts w:ascii="Arial" w:hAnsi="Arial" w:cs="Arial"/>
          <w:b/>
          <w:bCs/>
          <w:szCs w:val="22"/>
          <w:cs/>
          <w:rPrChange w:id="156" w:author="Onnicha Chutarat" w:date="2022-10-19T15:10:00Z">
            <w:rPr>
              <w:rFonts w:cs="Angsana New"/>
              <w:b/>
              <w:bCs/>
              <w:szCs w:val="22"/>
              <w:cs/>
            </w:rPr>
          </w:rPrChange>
        </w:rPr>
        <w:t>”</w:t>
      </w:r>
      <w:ins w:id="157" w:author="Onnicha Chutarat" w:date="2022-10-19T15:29:00Z">
        <w:r w:rsidR="00BF2BB1">
          <w:rPr>
            <w:rFonts w:ascii="Arial" w:hAnsi="Arial" w:cs="Arial"/>
            <w:szCs w:val="22"/>
          </w:rPr>
          <w:t>, innovating for all possibilities</w:t>
        </w:r>
      </w:ins>
      <w:ins w:id="158" w:author="Onnicha Chutarat" w:date="2022-10-19T15:31:00Z">
        <w:r w:rsidR="00847C76">
          <w:rPr>
            <w:rFonts w:ascii="Arial" w:hAnsi="Arial" w:cs="Arial"/>
            <w:szCs w:val="22"/>
          </w:rPr>
          <w:t>,</w:t>
        </w:r>
      </w:ins>
      <w:del w:id="159" w:author="Onnicha Chutarat" w:date="2022-10-19T15:29:00Z">
        <w:r w:rsidRPr="00E23C9D" w:rsidDel="00BF2BB1">
          <w:rPr>
            <w:rFonts w:ascii="Arial" w:hAnsi="Arial" w:cs="Arial"/>
            <w:szCs w:val="22"/>
            <w:cs/>
            <w:rPrChange w:id="160" w:author="Onnicha Chutarat" w:date="2022-10-19T15:10:00Z">
              <w:rPr>
                <w:rFonts w:cs="Angsana New"/>
                <w:szCs w:val="22"/>
                <w:cs/>
              </w:rPr>
            </w:rPrChange>
          </w:rPr>
          <w:delText xml:space="preserve">. </w:delText>
        </w:r>
        <w:r w:rsidRPr="00E23C9D" w:rsidDel="00BF2BB1">
          <w:rPr>
            <w:rFonts w:ascii="Arial" w:hAnsi="Arial" w:cs="Arial"/>
            <w:rPrChange w:id="161" w:author="Onnicha Chutarat" w:date="2022-10-19T15:10:00Z">
              <w:rPr/>
            </w:rPrChange>
          </w:rPr>
          <w:delText xml:space="preserve">There is a range of innovative chemical products that are created to strike a real deal for all possibilities </w:delText>
        </w:r>
      </w:del>
      <w:del w:id="162" w:author="Onnicha Chutarat" w:date="2022-10-19T15:31:00Z">
        <w:r w:rsidRPr="00E23C9D" w:rsidDel="00847C76">
          <w:rPr>
            <w:rFonts w:ascii="Arial" w:hAnsi="Arial" w:cs="Arial"/>
            <w:rPrChange w:id="163" w:author="Onnicha Chutarat" w:date="2022-10-19T15:10:00Z">
              <w:rPr/>
            </w:rPrChange>
          </w:rPr>
          <w:delText>and</w:delText>
        </w:r>
      </w:del>
      <w:r w:rsidRPr="00E23C9D">
        <w:rPr>
          <w:rFonts w:ascii="Arial" w:hAnsi="Arial" w:cs="Arial"/>
          <w:rPrChange w:id="164" w:author="Onnicha Chutarat" w:date="2022-10-19T15:10:00Z">
            <w:rPr/>
          </w:rPrChange>
        </w:rPr>
        <w:t xml:space="preserve"> </w:t>
      </w:r>
      <w:del w:id="165" w:author="Onnicha Chutarat" w:date="2022-10-19T15:31:00Z">
        <w:r w:rsidRPr="00E23C9D" w:rsidDel="00847C76">
          <w:rPr>
            <w:rFonts w:ascii="Arial" w:hAnsi="Arial" w:cs="Arial"/>
            <w:rPrChange w:id="166" w:author="Onnicha Chutarat" w:date="2022-10-19T15:10:00Z">
              <w:rPr/>
            </w:rPrChange>
          </w:rPr>
          <w:delText>to align</w:delText>
        </w:r>
      </w:del>
      <w:ins w:id="167" w:author="Onnicha Chutarat" w:date="2022-10-19T15:31:00Z">
        <w:r w:rsidR="00847C76">
          <w:rPr>
            <w:rFonts w:ascii="Arial" w:hAnsi="Arial" w:cs="Arial"/>
          </w:rPr>
          <w:t>aligning</w:t>
        </w:r>
      </w:ins>
      <w:r w:rsidRPr="00E23C9D">
        <w:rPr>
          <w:rFonts w:ascii="Arial" w:hAnsi="Arial" w:cs="Arial"/>
          <w:rPrChange w:id="168" w:author="Onnicha Chutarat" w:date="2022-10-19T15:10:00Z">
            <w:rPr/>
          </w:rPrChange>
        </w:rPr>
        <w:t xml:space="preserve"> with the global megatrends</w:t>
      </w:r>
      <w:ins w:id="169" w:author="Onnicha Chutarat" w:date="2022-10-19T15:32:00Z">
        <w:r w:rsidR="00847C76">
          <w:rPr>
            <w:rFonts w:ascii="Arial" w:hAnsi="Arial" w:cs="Arial"/>
          </w:rPr>
          <w:t>, and focusing on</w:t>
        </w:r>
      </w:ins>
      <w:del w:id="170" w:author="Onnicha Chutarat" w:date="2022-10-19T15:32:00Z">
        <w:r w:rsidRPr="00E23C9D" w:rsidDel="00847C76">
          <w:rPr>
            <w:rFonts w:ascii="Arial" w:hAnsi="Arial" w:cs="Arial"/>
            <w:rPrChange w:id="171" w:author="Onnicha Chutarat" w:date="2022-10-19T15:10:00Z">
              <w:rPr/>
            </w:rPrChange>
          </w:rPr>
          <w:delText xml:space="preserve"> as the company has pivoted its resources to developing eco</w:delText>
        </w:r>
        <w:r w:rsidRPr="00E23C9D" w:rsidDel="00847C76">
          <w:rPr>
            <w:rFonts w:ascii="Arial" w:hAnsi="Arial" w:cs="Arial"/>
            <w:szCs w:val="22"/>
            <w:cs/>
            <w:rPrChange w:id="172" w:author="Onnicha Chutarat" w:date="2022-10-19T15:10:00Z">
              <w:rPr>
                <w:rFonts w:cs="Angsana New"/>
                <w:szCs w:val="22"/>
                <w:cs/>
              </w:rPr>
            </w:rPrChange>
          </w:rPr>
          <w:delText>-</w:delText>
        </w:r>
        <w:r w:rsidRPr="00E23C9D" w:rsidDel="00847C76">
          <w:rPr>
            <w:rFonts w:ascii="Arial" w:hAnsi="Arial" w:cs="Arial"/>
            <w:rPrChange w:id="173" w:author="Onnicha Chutarat" w:date="2022-10-19T15:10:00Z">
              <w:rPr/>
            </w:rPrChange>
          </w:rPr>
          <w:delText>friendly products and innovations under</w:delText>
        </w:r>
      </w:del>
      <w:r w:rsidRPr="00E23C9D">
        <w:rPr>
          <w:rFonts w:ascii="Arial" w:hAnsi="Arial" w:cs="Arial"/>
          <w:rPrChange w:id="174" w:author="Onnicha Chutarat" w:date="2022-10-19T15:10:00Z">
            <w:rPr/>
          </w:rPrChange>
        </w:rPr>
        <w:t xml:space="preserve"> the </w:t>
      </w:r>
      <w:r w:rsidRPr="00E23C9D">
        <w:rPr>
          <w:rFonts w:ascii="Arial" w:hAnsi="Arial" w:cs="Arial"/>
          <w:szCs w:val="22"/>
          <w:cs/>
          <w:rPrChange w:id="175" w:author="Onnicha Chutarat" w:date="2022-10-19T15:10:00Z">
            <w:rPr>
              <w:rFonts w:cs="Angsana New"/>
              <w:szCs w:val="22"/>
              <w:cs/>
            </w:rPr>
          </w:rPrChange>
        </w:rPr>
        <w:t>“</w:t>
      </w:r>
      <w:r w:rsidRPr="00E23C9D">
        <w:rPr>
          <w:rFonts w:ascii="Arial" w:hAnsi="Arial" w:cs="Arial"/>
          <w:rPrChange w:id="176" w:author="Onnicha Chutarat" w:date="2022-10-19T15:10:00Z">
            <w:rPr/>
          </w:rPrChange>
        </w:rPr>
        <w:t>Green Innovation</w:t>
      </w:r>
      <w:r w:rsidRPr="00E23C9D">
        <w:rPr>
          <w:rFonts w:ascii="Arial" w:hAnsi="Arial" w:cs="Arial"/>
          <w:szCs w:val="22"/>
          <w:cs/>
          <w:rPrChange w:id="177" w:author="Onnicha Chutarat" w:date="2022-10-19T15:10:00Z">
            <w:rPr>
              <w:rFonts w:cs="Angsana New"/>
              <w:szCs w:val="22"/>
              <w:cs/>
            </w:rPr>
          </w:rPrChange>
        </w:rPr>
        <w:t>”</w:t>
      </w:r>
      <w:ins w:id="178" w:author="Onnicha Chutarat" w:date="2022-10-19T15:34:00Z">
        <w:r w:rsidR="00AA0290">
          <w:rPr>
            <w:rFonts w:ascii="Arial" w:hAnsi="Arial" w:cs="Arial"/>
            <w:szCs w:val="22"/>
          </w:rPr>
          <w:t xml:space="preserve">. </w:t>
        </w:r>
      </w:ins>
      <w:ins w:id="179" w:author="Onnicha Chutarat" w:date="2022-10-19T15:35:00Z">
        <w:r w:rsidR="00AA0290">
          <w:rPr>
            <w:rFonts w:ascii="Arial" w:hAnsi="Arial" w:cs="Arial"/>
            <w:szCs w:val="22"/>
          </w:rPr>
          <w:t xml:space="preserve">The green innovations </w:t>
        </w:r>
      </w:ins>
      <w:ins w:id="180" w:author="Onnicha Chutarat" w:date="2022-10-19T15:32:00Z">
        <w:r w:rsidR="00847C76">
          <w:rPr>
            <w:rFonts w:ascii="Arial" w:hAnsi="Arial" w:cs="Arial"/>
            <w:szCs w:val="22"/>
          </w:rPr>
          <w:t>are</w:t>
        </w:r>
      </w:ins>
      <w:ins w:id="181" w:author="Onnicha Chutarat" w:date="2022-10-19T15:33:00Z">
        <w:r w:rsidR="00847C76">
          <w:rPr>
            <w:rFonts w:ascii="Arial" w:hAnsi="Arial" w:cs="Arial"/>
            <w:szCs w:val="22"/>
          </w:rPr>
          <w:t xml:space="preserve"> developed based on </w:t>
        </w:r>
      </w:ins>
      <w:del w:id="182" w:author="Onnicha Chutarat" w:date="2022-10-19T15:33:00Z">
        <w:r w:rsidRPr="00E23C9D" w:rsidDel="00847C76">
          <w:rPr>
            <w:rFonts w:ascii="Arial" w:hAnsi="Arial" w:cs="Arial"/>
            <w:szCs w:val="22"/>
            <w:cs/>
            <w:rPrChange w:id="183" w:author="Onnicha Chutarat" w:date="2022-10-19T15:10:00Z">
              <w:rPr>
                <w:rFonts w:cs="Angsana New"/>
                <w:szCs w:val="22"/>
                <w:cs/>
              </w:rPr>
            </w:rPrChange>
          </w:rPr>
          <w:delText xml:space="preserve"> </w:delText>
        </w:r>
        <w:r w:rsidRPr="00E23C9D" w:rsidDel="00847C76">
          <w:rPr>
            <w:rFonts w:ascii="Arial" w:hAnsi="Arial" w:cs="Arial"/>
            <w:rPrChange w:id="184" w:author="Onnicha Chutarat" w:date="2022-10-19T15:10:00Z">
              <w:rPr/>
            </w:rPrChange>
          </w:rPr>
          <w:delText xml:space="preserve">development initiative, which is part of </w:delText>
        </w:r>
      </w:del>
      <w:r w:rsidRPr="00E23C9D">
        <w:rPr>
          <w:rFonts w:ascii="Arial" w:hAnsi="Arial" w:cs="Arial"/>
          <w:rPrChange w:id="185" w:author="Onnicha Chutarat" w:date="2022-10-19T15:10:00Z">
            <w:rPr/>
          </w:rPrChange>
        </w:rPr>
        <w:t>the circular economy</w:t>
      </w:r>
      <w:del w:id="186" w:author="Onnicha Chutarat" w:date="2022-10-19T15:34:00Z">
        <w:r w:rsidRPr="00E23C9D" w:rsidDel="00AA0290">
          <w:rPr>
            <w:rFonts w:ascii="Arial" w:hAnsi="Arial" w:cs="Arial"/>
            <w:rPrChange w:id="187" w:author="Onnicha Chutarat" w:date="2022-10-19T15:10:00Z">
              <w:rPr/>
            </w:rPrChange>
          </w:rPr>
          <w:delText xml:space="preserve"> model,</w:delText>
        </w:r>
      </w:del>
      <w:ins w:id="188" w:author="Onnicha Chutarat" w:date="2022-10-19T15:34:00Z">
        <w:r w:rsidR="00AA0290">
          <w:rPr>
            <w:rFonts w:ascii="Arial" w:hAnsi="Arial" w:cs="Arial"/>
          </w:rPr>
          <w:t xml:space="preserve"> principle</w:t>
        </w:r>
      </w:ins>
      <w:ins w:id="189" w:author="Onnicha Chutarat" w:date="2022-10-19T15:35:00Z">
        <w:r w:rsidR="00AA0290">
          <w:rPr>
            <w:rFonts w:ascii="Arial" w:hAnsi="Arial" w:cs="Arial"/>
          </w:rPr>
          <w:t xml:space="preserve">, </w:t>
        </w:r>
      </w:ins>
      <w:del w:id="190" w:author="Onnicha Chutarat" w:date="2022-10-19T15:35:00Z">
        <w:r w:rsidRPr="00E23C9D" w:rsidDel="00AA0290">
          <w:rPr>
            <w:rFonts w:ascii="Arial" w:hAnsi="Arial" w:cs="Arial"/>
            <w:rPrChange w:id="191" w:author="Onnicha Chutarat" w:date="2022-10-19T15:10:00Z">
              <w:rPr/>
            </w:rPrChange>
          </w:rPr>
          <w:delText xml:space="preserve"> </w:delText>
        </w:r>
      </w:del>
      <w:del w:id="192" w:author="Onnicha Chutarat" w:date="2022-10-19T15:36:00Z">
        <w:r w:rsidRPr="00E23C9D" w:rsidDel="00AA0290">
          <w:rPr>
            <w:rFonts w:ascii="Arial" w:hAnsi="Arial" w:cs="Arial"/>
            <w:rPrChange w:id="193" w:author="Onnicha Chutarat" w:date="2022-10-19T15:10:00Z">
              <w:rPr/>
            </w:rPrChange>
          </w:rPr>
          <w:delText xml:space="preserve">aimed at </w:delText>
        </w:r>
      </w:del>
      <w:del w:id="194" w:author="Onnicha Chutarat" w:date="2022-10-19T15:37:00Z">
        <w:r w:rsidRPr="00E23C9D" w:rsidDel="00AA0290">
          <w:rPr>
            <w:rFonts w:ascii="Arial" w:hAnsi="Arial" w:cs="Arial"/>
            <w:rPrChange w:id="195" w:author="Onnicha Chutarat" w:date="2022-10-19T15:10:00Z">
              <w:rPr/>
            </w:rPrChange>
          </w:rPr>
          <w:delText xml:space="preserve">reducing the use of </w:delText>
        </w:r>
      </w:del>
      <w:r w:rsidRPr="00E23C9D">
        <w:rPr>
          <w:rFonts w:ascii="Arial" w:hAnsi="Arial" w:cs="Arial"/>
          <w:rPrChange w:id="196" w:author="Onnicha Chutarat" w:date="2022-10-19T15:10:00Z">
            <w:rPr/>
          </w:rPrChange>
        </w:rPr>
        <w:t>energy</w:t>
      </w:r>
      <w:ins w:id="197" w:author="Onnicha Chutarat" w:date="2022-10-19T15:37:00Z">
        <w:r w:rsidR="00AA0290">
          <w:rPr>
            <w:rFonts w:ascii="Arial" w:hAnsi="Arial" w:cs="Arial"/>
          </w:rPr>
          <w:t xml:space="preserve"> efficiency and</w:t>
        </w:r>
      </w:ins>
      <w:del w:id="198" w:author="Onnicha Chutarat" w:date="2022-10-19T15:37:00Z">
        <w:r w:rsidRPr="00E23C9D" w:rsidDel="00AA0290">
          <w:rPr>
            <w:rFonts w:ascii="Arial" w:hAnsi="Arial" w:cs="Arial"/>
            <w:rPrChange w:id="199" w:author="Onnicha Chutarat" w:date="2022-10-19T15:10:00Z">
              <w:rPr/>
            </w:rPrChange>
          </w:rPr>
          <w:delText xml:space="preserve"> and </w:delText>
        </w:r>
      </w:del>
      <w:ins w:id="200" w:author="Onnicha Chutarat" w:date="2022-10-19T15:37:00Z">
        <w:r w:rsidR="00AA0290">
          <w:rPr>
            <w:rFonts w:ascii="Arial" w:hAnsi="Arial" w:cs="Arial"/>
          </w:rPr>
          <w:t xml:space="preserve"> </w:t>
        </w:r>
      </w:ins>
      <w:r w:rsidRPr="00E23C9D">
        <w:rPr>
          <w:rFonts w:ascii="Arial" w:hAnsi="Arial" w:cs="Arial"/>
          <w:rPrChange w:id="201" w:author="Onnicha Chutarat" w:date="2022-10-19T15:10:00Z">
            <w:rPr/>
          </w:rPrChange>
        </w:rPr>
        <w:t>greenhouse gas emissions</w:t>
      </w:r>
      <w:ins w:id="202" w:author="Onnicha Chutarat" w:date="2022-10-19T15:37:00Z">
        <w:r w:rsidR="00AA0290">
          <w:rPr>
            <w:rFonts w:ascii="Arial" w:hAnsi="Arial" w:cs="Arial"/>
          </w:rPr>
          <w:t xml:space="preserve"> r</w:t>
        </w:r>
        <w:bookmarkStart w:id="203" w:name="_GoBack"/>
        <w:bookmarkEnd w:id="203"/>
        <w:r w:rsidR="00AA0290">
          <w:rPr>
            <w:rFonts w:ascii="Arial" w:hAnsi="Arial" w:cs="Arial"/>
          </w:rPr>
          <w:t>eduction</w:t>
        </w:r>
      </w:ins>
      <w:r w:rsidRPr="00E23C9D">
        <w:rPr>
          <w:rFonts w:ascii="Arial" w:hAnsi="Arial" w:cs="Arial"/>
          <w:szCs w:val="22"/>
          <w:cs/>
          <w:rPrChange w:id="204" w:author="Onnicha Chutarat" w:date="2022-10-19T15:10:00Z">
            <w:rPr>
              <w:rFonts w:cs="Angsana New"/>
              <w:szCs w:val="22"/>
              <w:cs/>
            </w:rPr>
          </w:rPrChange>
        </w:rPr>
        <w:t xml:space="preserve">. </w:t>
      </w:r>
      <w:r w:rsidRPr="00E23C9D">
        <w:rPr>
          <w:rFonts w:ascii="Arial" w:hAnsi="Arial" w:cs="Arial"/>
          <w:rPrChange w:id="205" w:author="Onnicha Chutarat" w:date="2022-10-19T15:10:00Z">
            <w:rPr/>
          </w:rPrChange>
        </w:rPr>
        <w:t xml:space="preserve">SCGC is committed to developing High Value Added Products &amp; Services </w:t>
      </w:r>
      <w:r w:rsidRPr="00E23C9D">
        <w:rPr>
          <w:rFonts w:ascii="Arial" w:hAnsi="Arial" w:cs="Arial"/>
          <w:szCs w:val="22"/>
          <w:cs/>
          <w:rPrChange w:id="206" w:author="Onnicha Chutarat" w:date="2022-10-19T15:10:00Z">
            <w:rPr>
              <w:rFonts w:cs="Angsana New"/>
              <w:szCs w:val="22"/>
              <w:cs/>
            </w:rPr>
          </w:rPrChange>
        </w:rPr>
        <w:t>(</w:t>
      </w:r>
      <w:r w:rsidRPr="00E23C9D">
        <w:rPr>
          <w:rFonts w:ascii="Arial" w:hAnsi="Arial" w:cs="Arial"/>
          <w:rPrChange w:id="207" w:author="Onnicha Chutarat" w:date="2022-10-19T15:10:00Z">
            <w:rPr/>
          </w:rPrChange>
        </w:rPr>
        <w:t>HVA</w:t>
      </w:r>
      <w:r w:rsidRPr="00E23C9D">
        <w:rPr>
          <w:rFonts w:ascii="Arial" w:hAnsi="Arial" w:cs="Arial"/>
          <w:szCs w:val="22"/>
          <w:cs/>
          <w:rPrChange w:id="208" w:author="Onnicha Chutarat" w:date="2022-10-19T15:10:00Z">
            <w:rPr>
              <w:rFonts w:cs="Angsana New"/>
              <w:szCs w:val="22"/>
              <w:cs/>
            </w:rPr>
          </w:rPrChange>
        </w:rPr>
        <w:t xml:space="preserve">) </w:t>
      </w:r>
      <w:r w:rsidRPr="00E23C9D">
        <w:rPr>
          <w:rFonts w:ascii="Arial" w:hAnsi="Arial" w:cs="Arial"/>
          <w:rPrChange w:id="209" w:author="Onnicha Chutarat" w:date="2022-10-19T15:10:00Z">
            <w:rPr/>
          </w:rPrChange>
        </w:rPr>
        <w:t xml:space="preserve">to serve the needs of five major industries </w:t>
      </w:r>
      <w:del w:id="210" w:author="Onnicha Chutarat" w:date="2022-10-19T15:38:00Z">
        <w:r w:rsidRPr="00E23C9D" w:rsidDel="00AA0290">
          <w:rPr>
            <w:rFonts w:ascii="Arial" w:hAnsi="Arial" w:cs="Arial"/>
            <w:rPrChange w:id="211" w:author="Onnicha Chutarat" w:date="2022-10-19T15:10:00Z">
              <w:rPr/>
            </w:rPrChange>
          </w:rPr>
          <w:delText>that have recorded continuously explosive</w:delText>
        </w:r>
      </w:del>
      <w:ins w:id="212" w:author="Onnicha Chutarat" w:date="2022-10-19T15:38:00Z">
        <w:r w:rsidR="00AA0290">
          <w:rPr>
            <w:rFonts w:ascii="Arial" w:hAnsi="Arial" w:cs="Arial"/>
          </w:rPr>
          <w:t>with continuous</w:t>
        </w:r>
      </w:ins>
      <w:r w:rsidRPr="00E23C9D">
        <w:rPr>
          <w:rFonts w:ascii="Arial" w:hAnsi="Arial" w:cs="Arial"/>
          <w:rPrChange w:id="213" w:author="Onnicha Chutarat" w:date="2022-10-19T15:10:00Z">
            <w:rPr/>
          </w:rPrChange>
        </w:rPr>
        <w:t xml:space="preserve"> growth </w:t>
      </w:r>
      <w:del w:id="214" w:author="Onnicha Chutarat" w:date="2022-10-19T15:39:00Z">
        <w:r w:rsidRPr="00E23C9D" w:rsidDel="00AA0290">
          <w:rPr>
            <w:rFonts w:ascii="Arial" w:hAnsi="Arial" w:cs="Arial"/>
            <w:rPrChange w:id="215" w:author="Onnicha Chutarat" w:date="2022-10-19T15:10:00Z">
              <w:rPr/>
            </w:rPrChange>
          </w:rPr>
          <w:delText>in response to the evolving</w:delText>
        </w:r>
      </w:del>
      <w:ins w:id="216" w:author="Onnicha Chutarat" w:date="2022-10-19T15:39:00Z">
        <w:r w:rsidR="00AA0290">
          <w:rPr>
            <w:rFonts w:ascii="Arial" w:hAnsi="Arial" w:cs="Arial"/>
          </w:rPr>
          <w:t>and also in line with the</w:t>
        </w:r>
      </w:ins>
      <w:r w:rsidRPr="00E23C9D">
        <w:rPr>
          <w:rFonts w:ascii="Arial" w:hAnsi="Arial" w:cs="Arial"/>
          <w:rPrChange w:id="217" w:author="Onnicha Chutarat" w:date="2022-10-19T15:10:00Z">
            <w:rPr/>
          </w:rPrChange>
        </w:rPr>
        <w:t xml:space="preserve"> global megatrends</w:t>
      </w:r>
      <w:del w:id="218" w:author="Onnicha Chutarat" w:date="2022-10-19T15:39:00Z">
        <w:r w:rsidRPr="00E23C9D" w:rsidDel="00AA0290">
          <w:rPr>
            <w:rFonts w:ascii="Arial" w:hAnsi="Arial" w:cs="Arial"/>
            <w:szCs w:val="22"/>
            <w:cs/>
            <w:rPrChange w:id="219" w:author="Onnicha Chutarat" w:date="2022-10-19T15:10:00Z">
              <w:rPr>
                <w:rFonts w:cs="Angsana New"/>
                <w:szCs w:val="22"/>
                <w:cs/>
              </w:rPr>
            </w:rPrChange>
          </w:rPr>
          <w:delText xml:space="preserve">. </w:delText>
        </w:r>
        <w:r w:rsidRPr="00E23C9D" w:rsidDel="00AA0290">
          <w:rPr>
            <w:rFonts w:ascii="Arial" w:hAnsi="Arial" w:cs="Arial"/>
            <w:rPrChange w:id="220" w:author="Onnicha Chutarat" w:date="2022-10-19T15:10:00Z">
              <w:rPr/>
            </w:rPrChange>
          </w:rPr>
          <w:delText>The five key industries with exponential growth that are shaping the future are</w:delText>
        </w:r>
      </w:del>
      <w:ins w:id="221" w:author="Onnicha Chutarat" w:date="2022-10-19T15:39:00Z">
        <w:r w:rsidR="00D10D97">
          <w:rPr>
            <w:rFonts w:ascii="Arial" w:hAnsi="Arial" w:cs="Arial"/>
            <w:szCs w:val="22"/>
          </w:rPr>
          <w:t xml:space="preserve"> comprising of</w:t>
        </w:r>
      </w:ins>
      <w:r w:rsidRPr="00E23C9D">
        <w:rPr>
          <w:rFonts w:ascii="Arial" w:hAnsi="Arial" w:cs="Arial"/>
          <w:rPrChange w:id="222" w:author="Onnicha Chutarat" w:date="2022-10-19T15:10:00Z">
            <w:rPr/>
          </w:rPrChange>
        </w:rPr>
        <w:t xml:space="preserve"> packaging, automotive, infrastructure, </w:t>
      </w:r>
      <w:r w:rsidR="00617BFB" w:rsidRPr="00E23C9D">
        <w:rPr>
          <w:rFonts w:ascii="Arial" w:hAnsi="Arial" w:cs="Arial"/>
          <w:rPrChange w:id="223" w:author="Onnicha Chutarat" w:date="2022-10-19T15:10:00Z">
            <w:rPr/>
          </w:rPrChange>
        </w:rPr>
        <w:t>healthcare,</w:t>
      </w:r>
      <w:r w:rsidRPr="00E23C9D">
        <w:rPr>
          <w:rFonts w:ascii="Arial" w:hAnsi="Arial" w:cs="Arial"/>
          <w:rPrChange w:id="224" w:author="Onnicha Chutarat" w:date="2022-10-19T15:10:00Z">
            <w:rPr/>
          </w:rPrChange>
        </w:rPr>
        <w:t xml:space="preserve"> and energy solutions</w:t>
      </w:r>
      <w:r w:rsidRPr="00E23C9D">
        <w:rPr>
          <w:rFonts w:ascii="Arial" w:hAnsi="Arial" w:cs="Arial"/>
          <w:szCs w:val="22"/>
          <w:cs/>
          <w:rPrChange w:id="225" w:author="Onnicha Chutarat" w:date="2022-10-19T15:10:00Z">
            <w:rPr>
              <w:rFonts w:cs="Angsana New"/>
              <w:szCs w:val="22"/>
              <w:cs/>
            </w:rPr>
          </w:rPrChange>
        </w:rPr>
        <w:t>.</w:t>
      </w:r>
    </w:p>
    <w:p w14:paraId="6B009D09" w14:textId="171E2C11" w:rsidR="00CB26E0" w:rsidRPr="00E23C9D" w:rsidRDefault="005E78B7" w:rsidP="0016180B">
      <w:pPr>
        <w:ind w:firstLine="720"/>
        <w:jc w:val="thaiDistribute"/>
        <w:rPr>
          <w:rFonts w:ascii="Arial" w:hAnsi="Arial" w:cs="Arial"/>
          <w:rPrChange w:id="226" w:author="Onnicha Chutarat" w:date="2022-10-19T15:10:00Z">
            <w:rPr/>
          </w:rPrChange>
        </w:rPr>
      </w:pPr>
      <w:r w:rsidRPr="00E23C9D">
        <w:rPr>
          <w:rFonts w:ascii="Arial" w:hAnsi="Arial" w:cs="Arial"/>
          <w:rPrChange w:id="227" w:author="Onnicha Chutarat" w:date="2022-10-19T15:10:00Z">
            <w:rPr/>
          </w:rPrChange>
        </w:rPr>
        <w:t>SCGC</w:t>
      </w:r>
      <w:r w:rsidRPr="00E23C9D">
        <w:rPr>
          <w:rFonts w:ascii="Arial" w:hAnsi="Arial" w:cs="Arial"/>
          <w:szCs w:val="22"/>
          <w:cs/>
          <w:rPrChange w:id="228" w:author="Onnicha Chutarat" w:date="2022-10-19T15:10:00Z">
            <w:rPr>
              <w:rFonts w:cs="Angsana New"/>
              <w:szCs w:val="22"/>
              <w:cs/>
            </w:rPr>
          </w:rPrChange>
        </w:rPr>
        <w:t>’</w:t>
      </w:r>
      <w:r w:rsidRPr="00E23C9D">
        <w:rPr>
          <w:rFonts w:ascii="Arial" w:hAnsi="Arial" w:cs="Arial"/>
          <w:rPrChange w:id="229" w:author="Onnicha Chutarat" w:date="2022-10-19T15:10:00Z">
            <w:rPr/>
          </w:rPrChange>
        </w:rPr>
        <w:t>s highligh</w:t>
      </w:r>
      <w:ins w:id="230" w:author="Onnicha Chutarat" w:date="2022-10-19T15:41:00Z">
        <w:r w:rsidR="00AD5D0D">
          <w:rPr>
            <w:rFonts w:ascii="Arial" w:hAnsi="Arial" w:cs="Arial"/>
          </w:rPr>
          <w:t xml:space="preserve">ts </w:t>
        </w:r>
      </w:ins>
      <w:del w:id="231" w:author="Onnicha Chutarat" w:date="2022-10-19T15:41:00Z">
        <w:r w:rsidRPr="00E23C9D" w:rsidDel="00AD5D0D">
          <w:rPr>
            <w:rFonts w:ascii="Arial" w:hAnsi="Arial" w:cs="Arial"/>
            <w:rPrChange w:id="232" w:author="Onnicha Chutarat" w:date="2022-10-19T15:10:00Z">
              <w:rPr/>
            </w:rPrChange>
          </w:rPr>
          <w:delText xml:space="preserve">ted innovations, </w:delText>
        </w:r>
        <w:r w:rsidR="00617BFB" w:rsidRPr="00E23C9D" w:rsidDel="00AD5D0D">
          <w:rPr>
            <w:rFonts w:ascii="Arial" w:hAnsi="Arial" w:cs="Arial"/>
            <w:rPrChange w:id="233" w:author="Onnicha Chutarat" w:date="2022-10-19T15:10:00Z">
              <w:rPr/>
            </w:rPrChange>
          </w:rPr>
          <w:delText>products,</w:delText>
        </w:r>
        <w:r w:rsidRPr="00E23C9D" w:rsidDel="00AD5D0D">
          <w:rPr>
            <w:rFonts w:ascii="Arial" w:hAnsi="Arial" w:cs="Arial"/>
            <w:rPrChange w:id="234" w:author="Onnicha Chutarat" w:date="2022-10-19T15:10:00Z">
              <w:rPr/>
            </w:rPrChange>
          </w:rPr>
          <w:delText xml:space="preserve"> and services on display </w:delText>
        </w:r>
      </w:del>
      <w:r w:rsidRPr="00E23C9D">
        <w:rPr>
          <w:rFonts w:ascii="Arial" w:hAnsi="Arial" w:cs="Arial"/>
          <w:rPrChange w:id="235" w:author="Onnicha Chutarat" w:date="2022-10-19T15:10:00Z">
            <w:rPr/>
          </w:rPrChange>
        </w:rPr>
        <w:t>at K 2022 include</w:t>
      </w:r>
      <w:ins w:id="236" w:author="Onnicha Chutarat" w:date="2022-10-19T15:41:00Z">
        <w:r w:rsidR="00AD5D0D">
          <w:rPr>
            <w:rFonts w:ascii="Arial" w:hAnsi="Arial" w:cs="Arial"/>
          </w:rPr>
          <w:t xml:space="preserve"> </w:t>
        </w:r>
      </w:ins>
      <w:del w:id="237" w:author="Onnicha Chutarat" w:date="2022-10-19T15:41:00Z">
        <w:r w:rsidRPr="00E23C9D" w:rsidDel="00AD5D0D">
          <w:rPr>
            <w:rFonts w:ascii="Arial" w:hAnsi="Arial" w:cs="Arial"/>
            <w:rPrChange w:id="238" w:author="Onnicha Chutarat" w:date="2022-10-19T15:10:00Z">
              <w:rPr/>
            </w:rPrChange>
          </w:rPr>
          <w:delText xml:space="preserve">d </w:delText>
        </w:r>
      </w:del>
      <w:r w:rsidRPr="00E23C9D">
        <w:rPr>
          <w:rFonts w:ascii="Arial" w:hAnsi="Arial" w:cs="Arial"/>
          <w:rPrChange w:id="239" w:author="Onnicha Chutarat" w:date="2022-10-19T15:10:00Z">
            <w:rPr/>
          </w:rPrChange>
        </w:rPr>
        <w:t xml:space="preserve">the </w:t>
      </w:r>
      <w:del w:id="240" w:author="Onnicha Chutarat" w:date="2022-10-19T15:41:00Z">
        <w:r w:rsidRPr="00E23C9D" w:rsidDel="00AD5D0D">
          <w:rPr>
            <w:rFonts w:ascii="Arial" w:hAnsi="Arial" w:cs="Arial"/>
            <w:rPrChange w:id="241" w:author="Onnicha Chutarat" w:date="2022-10-19T15:10:00Z">
              <w:rPr/>
            </w:rPrChange>
          </w:rPr>
          <w:delText>environmentally friendly plastic</w:delText>
        </w:r>
      </w:del>
      <w:ins w:id="242" w:author="Onnicha Chutarat" w:date="2022-10-19T15:41:00Z">
        <w:r w:rsidR="00AD5D0D">
          <w:rPr>
            <w:rFonts w:ascii="Arial" w:hAnsi="Arial" w:cs="Arial"/>
          </w:rPr>
          <w:t>green</w:t>
        </w:r>
      </w:ins>
      <w:r w:rsidRPr="00E23C9D">
        <w:rPr>
          <w:rFonts w:ascii="Arial" w:hAnsi="Arial" w:cs="Arial"/>
          <w:rPrChange w:id="243" w:author="Onnicha Chutarat" w:date="2022-10-19T15:10:00Z">
            <w:rPr/>
          </w:rPrChange>
        </w:rPr>
        <w:t xml:space="preserve"> innovation under the</w:t>
      </w:r>
      <w:ins w:id="244" w:author="Onnicha Chutarat" w:date="2022-10-19T16:16:00Z">
        <w:r w:rsidR="00D10D97">
          <w:rPr>
            <w:rFonts w:ascii="Arial" w:hAnsi="Arial" w:cs="Arial"/>
          </w:rPr>
          <w:t xml:space="preserve"> </w:t>
        </w:r>
        <w:r w:rsidR="00D10D97" w:rsidRPr="00D10D97">
          <w:rPr>
            <w:rFonts w:ascii="Arial" w:hAnsi="Arial" w:cs="Arial"/>
            <w:b/>
            <w:bCs/>
            <w:rPrChange w:id="245" w:author="Onnicha Chutarat" w:date="2022-10-19T16:16:00Z">
              <w:rPr>
                <w:rFonts w:ascii="Arial" w:hAnsi="Arial" w:cs="Arial"/>
              </w:rPr>
            </w:rPrChange>
          </w:rPr>
          <w:t>“</w:t>
        </w:r>
      </w:ins>
      <w:del w:id="246" w:author="Onnicha Chutarat" w:date="2022-10-19T16:16:00Z">
        <w:r w:rsidRPr="00D10D97" w:rsidDel="00D10D97">
          <w:rPr>
            <w:rFonts w:ascii="Arial" w:hAnsi="Arial" w:cs="Arial"/>
            <w:b/>
            <w:bCs/>
            <w:rPrChange w:id="247" w:author="Onnicha Chutarat" w:date="2022-10-19T16:16:00Z">
              <w:rPr/>
            </w:rPrChange>
          </w:rPr>
          <w:delText xml:space="preserve"> </w:delText>
        </w:r>
      </w:del>
      <w:r w:rsidRPr="00D10D97">
        <w:rPr>
          <w:rFonts w:ascii="Arial" w:hAnsi="Arial" w:cs="Arial"/>
          <w:b/>
          <w:bCs/>
          <w:rPrChange w:id="248" w:author="Onnicha Chutarat" w:date="2022-10-19T16:16:00Z">
            <w:rPr>
              <w:b/>
            </w:rPr>
          </w:rPrChange>
        </w:rPr>
        <w:t>S</w:t>
      </w:r>
      <w:r w:rsidRPr="00E23C9D">
        <w:rPr>
          <w:rFonts w:ascii="Arial" w:hAnsi="Arial" w:cs="Arial"/>
          <w:b/>
          <w:rPrChange w:id="249" w:author="Onnicha Chutarat" w:date="2022-10-19T15:10:00Z">
            <w:rPr>
              <w:b/>
            </w:rPr>
          </w:rPrChange>
        </w:rPr>
        <w:t>CGC GREEN POLYMER</w:t>
      </w:r>
      <w:ins w:id="250" w:author="Onnicha Chutarat" w:date="2022-10-19T16:16:00Z">
        <w:r w:rsidR="00D10D97">
          <w:rPr>
            <w:rFonts w:ascii="Arial" w:hAnsi="Arial" w:cs="Arial"/>
            <w:b/>
            <w:bCs/>
            <w:szCs w:val="22"/>
          </w:rPr>
          <w:t>”</w:t>
        </w:r>
      </w:ins>
      <w:del w:id="251" w:author="Onnicha Chutarat" w:date="2022-10-19T16:16:00Z">
        <w:r w:rsidRPr="00E23C9D" w:rsidDel="00D10D97">
          <w:rPr>
            <w:rFonts w:ascii="Arial" w:hAnsi="Arial" w:cs="Arial"/>
            <w:b/>
            <w:bCs/>
            <w:szCs w:val="22"/>
            <w:cs/>
            <w:rPrChange w:id="252" w:author="Onnicha Chutarat" w:date="2022-10-19T15:10:00Z">
              <w:rPr>
                <w:rFonts w:cs="Angsana New"/>
                <w:b/>
                <w:bCs/>
                <w:szCs w:val="22"/>
                <w:cs/>
              </w:rPr>
            </w:rPrChange>
          </w:rPr>
          <w:delText>™</w:delText>
        </w:r>
      </w:del>
      <w:r w:rsidRPr="00E23C9D">
        <w:rPr>
          <w:rFonts w:ascii="Arial" w:hAnsi="Arial" w:cs="Arial"/>
          <w:rPrChange w:id="253" w:author="Onnicha Chutarat" w:date="2022-10-19T15:10:00Z">
            <w:rPr/>
          </w:rPrChange>
        </w:rPr>
        <w:t xml:space="preserve"> brand for manufacturing eco</w:t>
      </w:r>
      <w:r w:rsidRPr="00E23C9D">
        <w:rPr>
          <w:rFonts w:ascii="Arial" w:hAnsi="Arial" w:cs="Arial"/>
          <w:szCs w:val="22"/>
          <w:cs/>
          <w:rPrChange w:id="254" w:author="Onnicha Chutarat" w:date="2022-10-19T15:10:00Z">
            <w:rPr>
              <w:rFonts w:cs="Angsana New"/>
              <w:szCs w:val="22"/>
              <w:cs/>
            </w:rPr>
          </w:rPrChange>
        </w:rPr>
        <w:t>-</w:t>
      </w:r>
      <w:r w:rsidRPr="00E23C9D">
        <w:rPr>
          <w:rFonts w:ascii="Arial" w:hAnsi="Arial" w:cs="Arial"/>
          <w:rPrChange w:id="255" w:author="Onnicha Chutarat" w:date="2022-10-19T15:10:00Z">
            <w:rPr/>
          </w:rPrChange>
        </w:rPr>
        <w:t>friendly packaging</w:t>
      </w:r>
      <w:ins w:id="256" w:author="Onnicha Chutarat" w:date="2022-10-19T15:44:00Z">
        <w:r w:rsidR="00AD5D0D">
          <w:rPr>
            <w:rFonts w:ascii="Arial" w:hAnsi="Arial" w:cs="Arial"/>
          </w:rPr>
          <w:t>, maximizing reso</w:t>
        </w:r>
      </w:ins>
      <w:ins w:id="257" w:author="Onnicha Chutarat" w:date="2022-10-19T15:45:00Z">
        <w:r w:rsidR="00AD5D0D">
          <w:rPr>
            <w:rFonts w:ascii="Arial" w:hAnsi="Arial" w:cs="Arial"/>
          </w:rPr>
          <w:t>urces</w:t>
        </w:r>
      </w:ins>
      <w:del w:id="258" w:author="Onnicha Chutarat" w:date="2022-10-19T15:45:00Z">
        <w:r w:rsidRPr="00E23C9D" w:rsidDel="00AD5D0D">
          <w:rPr>
            <w:rFonts w:ascii="Arial" w:hAnsi="Arial" w:cs="Arial"/>
            <w:szCs w:val="22"/>
            <w:cs/>
            <w:rPrChange w:id="259" w:author="Onnicha Chutarat" w:date="2022-10-19T15:10:00Z">
              <w:rPr>
                <w:rFonts w:cs="Angsana New"/>
                <w:szCs w:val="22"/>
                <w:cs/>
              </w:rPr>
            </w:rPrChange>
          </w:rPr>
          <w:delText xml:space="preserve">. </w:delText>
        </w:r>
        <w:r w:rsidRPr="00E23C9D" w:rsidDel="00AD5D0D">
          <w:rPr>
            <w:rFonts w:ascii="Arial" w:hAnsi="Arial" w:cs="Arial"/>
            <w:rPrChange w:id="260" w:author="Onnicha Chutarat" w:date="2022-10-19T15:10:00Z">
              <w:rPr/>
            </w:rPrChange>
          </w:rPr>
          <w:delText>It focuses on making the most of all resources available for the highest benefits</w:delText>
        </w:r>
      </w:del>
      <w:ins w:id="261" w:author="Onnicha Chutarat" w:date="2022-10-19T15:50:00Z">
        <w:r w:rsidR="00AD5D0D">
          <w:rPr>
            <w:rFonts w:ascii="Arial" w:hAnsi="Arial" w:cs="Arial"/>
          </w:rPr>
          <w:t>.</w:t>
        </w:r>
      </w:ins>
      <w:del w:id="262" w:author="Onnicha Chutarat" w:date="2022-10-19T15:50:00Z">
        <w:r w:rsidRPr="00E23C9D" w:rsidDel="00AD5D0D">
          <w:rPr>
            <w:rFonts w:ascii="Arial" w:hAnsi="Arial" w:cs="Arial"/>
            <w:szCs w:val="22"/>
            <w:cs/>
            <w:rPrChange w:id="263" w:author="Onnicha Chutarat" w:date="2022-10-19T15:10:00Z">
              <w:rPr>
                <w:rFonts w:cs="Angsana New"/>
                <w:szCs w:val="22"/>
                <w:cs/>
              </w:rPr>
            </w:rPrChange>
          </w:rPr>
          <w:delText>.</w:delText>
        </w:r>
      </w:del>
      <w:r w:rsidRPr="00E23C9D">
        <w:rPr>
          <w:rFonts w:ascii="Arial" w:hAnsi="Arial" w:cs="Arial"/>
          <w:szCs w:val="22"/>
          <w:cs/>
          <w:rPrChange w:id="264" w:author="Onnicha Chutarat" w:date="2022-10-19T15:10:00Z">
            <w:rPr>
              <w:rFonts w:cs="Angsana New"/>
              <w:szCs w:val="22"/>
              <w:cs/>
            </w:rPr>
          </w:rPrChange>
        </w:rPr>
        <w:t xml:space="preserve"> </w:t>
      </w:r>
      <w:r w:rsidRPr="00E23C9D">
        <w:rPr>
          <w:rFonts w:ascii="Arial" w:hAnsi="Arial" w:cs="Arial"/>
          <w:rPrChange w:id="265" w:author="Onnicha Chutarat" w:date="2022-10-19T15:10:00Z">
            <w:rPr/>
          </w:rPrChange>
        </w:rPr>
        <w:t xml:space="preserve">The brand has received a good response from leading </w:t>
      </w:r>
      <w:del w:id="266" w:author="Onnicha Chutarat" w:date="2022-10-19T15:45:00Z">
        <w:r w:rsidRPr="00E23C9D" w:rsidDel="00AD5D0D">
          <w:rPr>
            <w:rFonts w:ascii="Arial" w:hAnsi="Arial" w:cs="Arial"/>
            <w:rPrChange w:id="267" w:author="Onnicha Chutarat" w:date="2022-10-19T15:10:00Z">
              <w:rPr/>
            </w:rPrChange>
          </w:rPr>
          <w:delText xml:space="preserve">brands </w:delText>
        </w:r>
      </w:del>
      <w:ins w:id="268" w:author="Onnicha Chutarat" w:date="2022-10-19T15:45:00Z">
        <w:r w:rsidR="00AD5D0D" w:rsidRPr="00E23C9D">
          <w:rPr>
            <w:rFonts w:ascii="Arial" w:hAnsi="Arial" w:cs="Arial"/>
            <w:rPrChange w:id="269" w:author="Onnicha Chutarat" w:date="2022-10-19T15:10:00Z">
              <w:rPr/>
            </w:rPrChange>
          </w:rPr>
          <w:t>brand</w:t>
        </w:r>
        <w:r w:rsidR="00AD5D0D">
          <w:rPr>
            <w:rFonts w:ascii="Arial" w:hAnsi="Arial" w:cs="Arial"/>
          </w:rPr>
          <w:t xml:space="preserve"> owners</w:t>
        </w:r>
        <w:r w:rsidR="00AD5D0D" w:rsidRPr="00E23C9D">
          <w:rPr>
            <w:rFonts w:ascii="Arial" w:hAnsi="Arial" w:cs="Arial"/>
            <w:rPrChange w:id="270" w:author="Onnicha Chutarat" w:date="2022-10-19T15:10:00Z">
              <w:rPr/>
            </w:rPrChange>
          </w:rPr>
          <w:t xml:space="preserve"> </w:t>
        </w:r>
      </w:ins>
      <w:r w:rsidRPr="00E23C9D">
        <w:rPr>
          <w:rFonts w:ascii="Arial" w:hAnsi="Arial" w:cs="Arial"/>
          <w:rPrChange w:id="271" w:author="Onnicha Chutarat" w:date="2022-10-19T15:10:00Z">
            <w:rPr/>
          </w:rPrChange>
        </w:rPr>
        <w:t>in the industry</w:t>
      </w:r>
      <w:r w:rsidRPr="00E23C9D">
        <w:rPr>
          <w:rFonts w:ascii="Arial" w:hAnsi="Arial" w:cs="Arial"/>
          <w:szCs w:val="22"/>
          <w:cs/>
          <w:rPrChange w:id="272" w:author="Onnicha Chutarat" w:date="2022-10-19T15:10:00Z">
            <w:rPr>
              <w:rFonts w:cs="Angsana New"/>
              <w:szCs w:val="22"/>
              <w:cs/>
            </w:rPr>
          </w:rPrChange>
        </w:rPr>
        <w:t xml:space="preserve">. </w:t>
      </w:r>
      <w:r w:rsidRPr="00E23C9D">
        <w:rPr>
          <w:rFonts w:ascii="Arial" w:hAnsi="Arial" w:cs="Arial"/>
          <w:rPrChange w:id="273" w:author="Onnicha Chutarat" w:date="2022-10-19T15:10:00Z">
            <w:rPr/>
          </w:rPrChange>
        </w:rPr>
        <w:t>SCGC also showcase</w:t>
      </w:r>
      <w:ins w:id="274" w:author="Onnicha Chutarat" w:date="2022-10-19T15:46:00Z">
        <w:r w:rsidR="00AD5D0D">
          <w:rPr>
            <w:rFonts w:ascii="Arial" w:hAnsi="Arial" w:cs="Arial"/>
          </w:rPr>
          <w:t>s</w:t>
        </w:r>
      </w:ins>
      <w:del w:id="275" w:author="Onnicha Chutarat" w:date="2022-10-19T15:46:00Z">
        <w:r w:rsidRPr="00E23C9D" w:rsidDel="00AD5D0D">
          <w:rPr>
            <w:rFonts w:ascii="Arial" w:hAnsi="Arial" w:cs="Arial"/>
            <w:rPrChange w:id="276" w:author="Onnicha Chutarat" w:date="2022-10-19T15:10:00Z">
              <w:rPr/>
            </w:rPrChange>
          </w:rPr>
          <w:delText>d</w:delText>
        </w:r>
      </w:del>
      <w:r w:rsidRPr="00E23C9D">
        <w:rPr>
          <w:rFonts w:ascii="Arial" w:hAnsi="Arial" w:cs="Arial"/>
          <w:rPrChange w:id="277" w:author="Onnicha Chutarat" w:date="2022-10-19T15:10:00Z">
            <w:rPr/>
          </w:rPrChange>
        </w:rPr>
        <w:t xml:space="preserve"> the</w:t>
      </w:r>
      <w:r w:rsidRPr="00E23C9D">
        <w:rPr>
          <w:rFonts w:ascii="Arial" w:hAnsi="Arial" w:cs="Arial"/>
          <w:b/>
          <w:rPrChange w:id="278" w:author="Onnicha Chutarat" w:date="2022-10-19T15:10:00Z">
            <w:rPr>
              <w:b/>
            </w:rPr>
          </w:rPrChange>
        </w:rPr>
        <w:t xml:space="preserve"> innovative plastics and </w:t>
      </w:r>
      <w:del w:id="279" w:author="Onnicha Chutarat" w:date="2022-10-19T15:47:00Z">
        <w:r w:rsidRPr="00E23C9D" w:rsidDel="00AD5D0D">
          <w:rPr>
            <w:rFonts w:ascii="Arial" w:hAnsi="Arial" w:cs="Arial"/>
            <w:b/>
            <w:rPrChange w:id="280" w:author="Onnicha Chutarat" w:date="2022-10-19T15:10:00Z">
              <w:rPr>
                <w:b/>
              </w:rPr>
            </w:rPrChange>
          </w:rPr>
          <w:delText>future</w:delText>
        </w:r>
        <w:r w:rsidRPr="00E23C9D" w:rsidDel="00AD5D0D">
          <w:rPr>
            <w:rFonts w:ascii="Arial" w:hAnsi="Arial" w:cs="Arial"/>
            <w:b/>
            <w:bCs/>
            <w:szCs w:val="22"/>
            <w:cs/>
            <w:rPrChange w:id="281" w:author="Onnicha Chutarat" w:date="2022-10-19T15:10:00Z">
              <w:rPr>
                <w:rFonts w:cs="Angsana New"/>
                <w:b/>
                <w:bCs/>
                <w:szCs w:val="22"/>
                <w:cs/>
              </w:rPr>
            </w:rPrChange>
          </w:rPr>
          <w:delText>-</w:delText>
        </w:r>
        <w:r w:rsidRPr="00E23C9D" w:rsidDel="00AD5D0D">
          <w:rPr>
            <w:rFonts w:ascii="Arial" w:hAnsi="Arial" w:cs="Arial"/>
            <w:b/>
            <w:rPrChange w:id="282" w:author="Onnicha Chutarat" w:date="2022-10-19T15:10:00Z">
              <w:rPr>
                <w:b/>
              </w:rPr>
            </w:rPrChange>
          </w:rPr>
          <w:delText xml:space="preserve">focused </w:delText>
        </w:r>
      </w:del>
      <w:r w:rsidRPr="00E23C9D">
        <w:rPr>
          <w:rFonts w:ascii="Arial" w:hAnsi="Arial" w:cs="Arial"/>
          <w:b/>
          <w:rPrChange w:id="283" w:author="Onnicha Chutarat" w:date="2022-10-19T15:10:00Z">
            <w:rPr>
              <w:b/>
            </w:rPr>
          </w:rPrChange>
        </w:rPr>
        <w:t xml:space="preserve">composites for producing lightweight automotive parts </w:t>
      </w:r>
      <w:ins w:id="284" w:author="Onnicha Chutarat" w:date="2022-10-19T15:49:00Z">
        <w:r w:rsidR="00AD5D0D" w:rsidRPr="00AD5D0D">
          <w:rPr>
            <w:rFonts w:ascii="Arial" w:hAnsi="Arial" w:cs="Arial"/>
            <w:bCs/>
            <w:rPrChange w:id="285" w:author="Onnicha Chutarat" w:date="2022-10-19T15:49:00Z">
              <w:rPr>
                <w:rFonts w:ascii="Arial" w:hAnsi="Arial" w:cs="Arial"/>
                <w:b/>
              </w:rPr>
            </w:rPrChange>
          </w:rPr>
          <w:t>which</w:t>
        </w:r>
        <w:r w:rsidR="00AD5D0D">
          <w:rPr>
            <w:rFonts w:ascii="Arial" w:hAnsi="Arial" w:cs="Arial"/>
            <w:b/>
          </w:rPr>
          <w:t xml:space="preserve"> </w:t>
        </w:r>
      </w:ins>
      <w:del w:id="286" w:author="Onnicha Chutarat" w:date="2022-10-19T15:49:00Z">
        <w:r w:rsidRPr="00E23C9D" w:rsidDel="00AD5D0D">
          <w:rPr>
            <w:rFonts w:ascii="Arial" w:hAnsi="Arial" w:cs="Arial"/>
            <w:rPrChange w:id="287" w:author="Onnicha Chutarat" w:date="2022-10-19T15:10:00Z">
              <w:rPr/>
            </w:rPrChange>
          </w:rPr>
          <w:delText>for the next</w:delText>
        </w:r>
        <w:r w:rsidRPr="00E23C9D" w:rsidDel="00AD5D0D">
          <w:rPr>
            <w:rFonts w:ascii="Arial" w:hAnsi="Arial" w:cs="Arial"/>
            <w:szCs w:val="22"/>
            <w:cs/>
            <w:rPrChange w:id="288" w:author="Onnicha Chutarat" w:date="2022-10-19T15:10:00Z">
              <w:rPr>
                <w:rFonts w:cs="Angsana New"/>
                <w:szCs w:val="22"/>
                <w:cs/>
              </w:rPr>
            </w:rPrChange>
          </w:rPr>
          <w:delText>-</w:delText>
        </w:r>
        <w:r w:rsidRPr="00E23C9D" w:rsidDel="00AD5D0D">
          <w:rPr>
            <w:rFonts w:ascii="Arial" w:hAnsi="Arial" w:cs="Arial"/>
            <w:rPrChange w:id="289" w:author="Onnicha Chutarat" w:date="2022-10-19T15:10:00Z">
              <w:rPr/>
            </w:rPrChange>
          </w:rPr>
          <w:delText xml:space="preserve">generation cars to </w:delText>
        </w:r>
      </w:del>
      <w:r w:rsidRPr="00E23C9D">
        <w:rPr>
          <w:rFonts w:ascii="Arial" w:hAnsi="Arial" w:cs="Arial"/>
          <w:rPrChange w:id="290" w:author="Onnicha Chutarat" w:date="2022-10-19T15:10:00Z">
            <w:rPr/>
          </w:rPrChange>
        </w:rPr>
        <w:t>help save energy</w:t>
      </w:r>
      <w:del w:id="291" w:author="Onnicha Chutarat" w:date="2022-10-19T15:50:00Z">
        <w:r w:rsidRPr="00E23C9D" w:rsidDel="00AD5D0D">
          <w:rPr>
            <w:rFonts w:ascii="Arial" w:hAnsi="Arial" w:cs="Arial"/>
            <w:rPrChange w:id="292" w:author="Onnicha Chutarat" w:date="2022-10-19T15:10:00Z">
              <w:rPr/>
            </w:rPrChange>
          </w:rPr>
          <w:delText>, including the</w:delText>
        </w:r>
      </w:del>
      <w:ins w:id="293" w:author="Onnicha Chutarat" w:date="2022-10-19T15:50:00Z">
        <w:r w:rsidR="00AD5D0D">
          <w:rPr>
            <w:rFonts w:ascii="Arial" w:hAnsi="Arial" w:cs="Arial"/>
          </w:rPr>
          <w:t>. Moreover,</w:t>
        </w:r>
      </w:ins>
      <w:r w:rsidRPr="00E23C9D">
        <w:rPr>
          <w:rFonts w:ascii="Arial" w:hAnsi="Arial" w:cs="Arial"/>
          <w:rPrChange w:id="294" w:author="Onnicha Chutarat" w:date="2022-10-19T15:10:00Z">
            <w:rPr/>
          </w:rPrChange>
        </w:rPr>
        <w:t xml:space="preserve"> </w:t>
      </w:r>
      <w:r w:rsidRPr="00E23C9D">
        <w:rPr>
          <w:rFonts w:ascii="Arial" w:hAnsi="Arial" w:cs="Arial"/>
          <w:b/>
          <w:rPrChange w:id="295" w:author="Onnicha Chutarat" w:date="2022-10-19T15:10:00Z">
            <w:rPr>
              <w:b/>
            </w:rPr>
          </w:rPrChange>
        </w:rPr>
        <w:t>SCGC Floating Solar Solutions</w:t>
      </w:r>
      <w:r w:rsidRPr="00E23C9D">
        <w:rPr>
          <w:rFonts w:ascii="Arial" w:hAnsi="Arial" w:cs="Arial"/>
          <w:rPrChange w:id="296" w:author="Onnicha Chutarat" w:date="2022-10-19T15:10:00Z">
            <w:rPr/>
          </w:rPrChange>
        </w:rPr>
        <w:t xml:space="preserve"> </w:t>
      </w:r>
      <w:ins w:id="297" w:author="Onnicha Chutarat" w:date="2022-10-19T15:53:00Z">
        <w:r w:rsidR="008D234E">
          <w:rPr>
            <w:rFonts w:ascii="Arial" w:hAnsi="Arial" w:cs="Arial"/>
          </w:rPr>
          <w:t xml:space="preserve">well </w:t>
        </w:r>
      </w:ins>
      <w:del w:id="298" w:author="Onnicha Chutarat" w:date="2022-10-19T15:53:00Z">
        <w:r w:rsidRPr="00E23C9D" w:rsidDel="008D234E">
          <w:rPr>
            <w:rFonts w:ascii="Arial" w:hAnsi="Arial" w:cs="Arial"/>
            <w:rPrChange w:id="299" w:author="Onnicha Chutarat" w:date="2022-10-19T15:10:00Z">
              <w:rPr/>
            </w:rPrChange>
          </w:rPr>
          <w:delText xml:space="preserve">developed in </w:delText>
        </w:r>
      </w:del>
      <w:r w:rsidRPr="00E23C9D">
        <w:rPr>
          <w:rFonts w:ascii="Arial" w:hAnsi="Arial" w:cs="Arial"/>
          <w:rPrChange w:id="300" w:author="Onnicha Chutarat" w:date="2022-10-19T15:10:00Z">
            <w:rPr/>
          </w:rPrChange>
        </w:rPr>
        <w:t xml:space="preserve">response to the surge of clean energy </w:t>
      </w:r>
      <w:del w:id="301" w:author="Onnicha Chutarat" w:date="2022-10-19T15:53:00Z">
        <w:r w:rsidRPr="00E23C9D" w:rsidDel="008D234E">
          <w:rPr>
            <w:rFonts w:ascii="Arial" w:hAnsi="Arial" w:cs="Arial"/>
            <w:rPrChange w:id="302" w:author="Onnicha Chutarat" w:date="2022-10-19T15:10:00Z">
              <w:rPr/>
            </w:rPrChange>
          </w:rPr>
          <w:delText xml:space="preserve">usage </w:delText>
        </w:r>
      </w:del>
      <w:r w:rsidRPr="00E23C9D">
        <w:rPr>
          <w:rFonts w:ascii="Arial" w:hAnsi="Arial" w:cs="Arial"/>
          <w:rPrChange w:id="303" w:author="Onnicha Chutarat" w:date="2022-10-19T15:10:00Z">
            <w:rPr/>
          </w:rPrChange>
        </w:rPr>
        <w:t>and adoption of renewable energy</w:t>
      </w:r>
      <w:r w:rsidRPr="00E23C9D">
        <w:rPr>
          <w:rFonts w:ascii="Arial" w:hAnsi="Arial" w:cs="Arial"/>
          <w:szCs w:val="22"/>
          <w:cs/>
          <w:rPrChange w:id="304" w:author="Onnicha Chutarat" w:date="2022-10-19T15:10:00Z">
            <w:rPr>
              <w:rFonts w:cs="Angsana New"/>
              <w:szCs w:val="22"/>
              <w:cs/>
            </w:rPr>
          </w:rPrChange>
        </w:rPr>
        <w:t>.</w:t>
      </w:r>
    </w:p>
    <w:p w14:paraId="1D6D5AFA" w14:textId="0DCB3258" w:rsidR="005E78B7" w:rsidRPr="00E23C9D" w:rsidRDefault="005E78B7" w:rsidP="0016180B">
      <w:pPr>
        <w:ind w:firstLine="720"/>
        <w:jc w:val="thaiDistribute"/>
        <w:rPr>
          <w:rFonts w:ascii="Arial" w:hAnsi="Arial" w:cs="Arial"/>
          <w:rPrChange w:id="305" w:author="Onnicha Chutarat" w:date="2022-10-19T15:10:00Z">
            <w:rPr/>
          </w:rPrChange>
        </w:rPr>
      </w:pPr>
      <w:r w:rsidRPr="00E23C9D">
        <w:rPr>
          <w:rFonts w:ascii="Arial" w:hAnsi="Arial" w:cs="Arial"/>
          <w:rPrChange w:id="306" w:author="Onnicha Chutarat" w:date="2022-10-19T15:10:00Z">
            <w:rPr/>
          </w:rPrChange>
        </w:rPr>
        <w:t>The Chief Innovation Officer and Executive Vice President of SCGC added that</w:t>
      </w:r>
      <w:ins w:id="307" w:author="Onnicha Chutarat" w:date="2022-10-19T15:54:00Z">
        <w:r w:rsidR="008D234E">
          <w:rPr>
            <w:rFonts w:ascii="Arial" w:hAnsi="Arial" w:cs="Arial"/>
          </w:rPr>
          <w:t xml:space="preserve"> the</w:t>
        </w:r>
      </w:ins>
      <w:r w:rsidRPr="00E23C9D">
        <w:rPr>
          <w:rFonts w:ascii="Arial" w:hAnsi="Arial" w:cs="Arial"/>
          <w:rPrChange w:id="308" w:author="Onnicha Chutarat" w:date="2022-10-19T15:10:00Z">
            <w:rPr/>
          </w:rPrChange>
        </w:rPr>
        <w:t xml:space="preserve"> development of High Value Added Products &amp; Services </w:t>
      </w:r>
      <w:r w:rsidRPr="00E23C9D">
        <w:rPr>
          <w:rFonts w:ascii="Arial" w:hAnsi="Arial" w:cs="Arial"/>
          <w:szCs w:val="22"/>
          <w:cs/>
          <w:rPrChange w:id="309" w:author="Onnicha Chutarat" w:date="2022-10-19T15:10:00Z">
            <w:rPr>
              <w:rFonts w:cs="Angsana New"/>
              <w:szCs w:val="22"/>
              <w:cs/>
            </w:rPr>
          </w:rPrChange>
        </w:rPr>
        <w:t>(</w:t>
      </w:r>
      <w:r w:rsidRPr="00E23C9D">
        <w:rPr>
          <w:rFonts w:ascii="Arial" w:hAnsi="Arial" w:cs="Arial"/>
          <w:rPrChange w:id="310" w:author="Onnicha Chutarat" w:date="2022-10-19T15:10:00Z">
            <w:rPr/>
          </w:rPrChange>
        </w:rPr>
        <w:t>HVA</w:t>
      </w:r>
      <w:r w:rsidRPr="00E23C9D">
        <w:rPr>
          <w:rFonts w:ascii="Arial" w:hAnsi="Arial" w:cs="Arial"/>
          <w:szCs w:val="22"/>
          <w:cs/>
          <w:rPrChange w:id="311" w:author="Onnicha Chutarat" w:date="2022-10-19T15:10:00Z">
            <w:rPr>
              <w:rFonts w:cs="Angsana New"/>
              <w:szCs w:val="22"/>
              <w:cs/>
            </w:rPr>
          </w:rPrChange>
        </w:rPr>
        <w:t xml:space="preserve">) </w:t>
      </w:r>
      <w:r w:rsidRPr="00E23C9D">
        <w:rPr>
          <w:rFonts w:ascii="Arial" w:hAnsi="Arial" w:cs="Arial"/>
          <w:rPrChange w:id="312" w:author="Onnicha Chutarat" w:date="2022-10-19T15:10:00Z">
            <w:rPr/>
          </w:rPrChange>
        </w:rPr>
        <w:t>is one of SCGC</w:t>
      </w:r>
      <w:r w:rsidRPr="00E23C9D">
        <w:rPr>
          <w:rFonts w:ascii="Arial" w:hAnsi="Arial" w:cs="Arial"/>
          <w:szCs w:val="22"/>
          <w:cs/>
          <w:rPrChange w:id="313" w:author="Onnicha Chutarat" w:date="2022-10-19T15:10:00Z">
            <w:rPr>
              <w:rFonts w:cs="Angsana New"/>
              <w:szCs w:val="22"/>
              <w:cs/>
            </w:rPr>
          </w:rPrChange>
        </w:rPr>
        <w:t>’</w:t>
      </w:r>
      <w:r w:rsidRPr="00E23C9D">
        <w:rPr>
          <w:rFonts w:ascii="Arial" w:hAnsi="Arial" w:cs="Arial"/>
          <w:rPrChange w:id="314" w:author="Onnicha Chutarat" w:date="2022-10-19T15:10:00Z">
            <w:rPr/>
          </w:rPrChange>
        </w:rPr>
        <w:t xml:space="preserve">s key strategies for business sustainability driven by research and development </w:t>
      </w:r>
      <w:r w:rsidRPr="00E23C9D">
        <w:rPr>
          <w:rFonts w:ascii="Arial" w:hAnsi="Arial" w:cs="Arial"/>
          <w:szCs w:val="22"/>
          <w:cs/>
          <w:rPrChange w:id="315" w:author="Onnicha Chutarat" w:date="2022-10-19T15:10:00Z">
            <w:rPr>
              <w:rFonts w:cs="Angsana New"/>
              <w:szCs w:val="22"/>
              <w:cs/>
            </w:rPr>
          </w:rPrChange>
        </w:rPr>
        <w:t>(</w:t>
      </w:r>
      <w:r w:rsidRPr="00E23C9D">
        <w:rPr>
          <w:rFonts w:ascii="Arial" w:hAnsi="Arial" w:cs="Arial"/>
          <w:rPrChange w:id="316" w:author="Onnicha Chutarat" w:date="2022-10-19T15:10:00Z">
            <w:rPr/>
          </w:rPrChange>
        </w:rPr>
        <w:t>R&amp;D</w:t>
      </w:r>
      <w:r w:rsidRPr="00E23C9D">
        <w:rPr>
          <w:rFonts w:ascii="Arial" w:hAnsi="Arial" w:cs="Arial"/>
          <w:szCs w:val="22"/>
          <w:cs/>
          <w:rPrChange w:id="317" w:author="Onnicha Chutarat" w:date="2022-10-19T15:10:00Z">
            <w:rPr>
              <w:rFonts w:cs="Angsana New"/>
              <w:szCs w:val="22"/>
              <w:cs/>
            </w:rPr>
          </w:rPrChange>
        </w:rPr>
        <w:t xml:space="preserve">). </w:t>
      </w:r>
      <w:r w:rsidRPr="00E23C9D">
        <w:rPr>
          <w:rFonts w:ascii="Arial" w:hAnsi="Arial" w:cs="Arial"/>
          <w:rPrChange w:id="318" w:author="Onnicha Chutarat" w:date="2022-10-19T15:10:00Z">
            <w:rPr/>
          </w:rPrChange>
        </w:rPr>
        <w:t>Last year,</w:t>
      </w:r>
      <w:r w:rsidR="00962C7C" w:rsidRPr="00E23C9D">
        <w:rPr>
          <w:rFonts w:ascii="Arial" w:hAnsi="Arial" w:cs="Arial"/>
          <w:szCs w:val="22"/>
          <w:cs/>
          <w:rPrChange w:id="319" w:author="Onnicha Chutarat" w:date="2022-10-19T15:10:00Z">
            <w:rPr>
              <w:rFonts w:cs="Angsana New"/>
              <w:szCs w:val="22"/>
              <w:cs/>
            </w:rPr>
          </w:rPrChange>
        </w:rPr>
        <w:t xml:space="preserve"> </w:t>
      </w:r>
      <w:r w:rsidRPr="00E23C9D">
        <w:rPr>
          <w:rFonts w:ascii="Arial" w:hAnsi="Arial" w:cs="Arial"/>
          <w:highlight w:val="yellow"/>
          <w:rPrChange w:id="320" w:author="Onnicha Chutarat" w:date="2022-10-19T15:10:00Z">
            <w:rPr>
              <w:highlight w:val="yellow"/>
            </w:rPr>
          </w:rPrChange>
        </w:rPr>
        <w:t>SCGC spent 0</w:t>
      </w:r>
      <w:ins w:id="321" w:author="Onnicha Chutarat" w:date="2022-10-19T16:43:00Z">
        <w:r w:rsidR="00B34B00">
          <w:rPr>
            <w:rFonts w:ascii="Arial" w:hAnsi="Arial" w:cs="Arial"/>
            <w:szCs w:val="22"/>
            <w:highlight w:val="yellow"/>
          </w:rPr>
          <w:t>.</w:t>
        </w:r>
      </w:ins>
      <w:del w:id="322" w:author="Onnicha Chutarat" w:date="2022-10-19T16:43:00Z">
        <w:r w:rsidRPr="00E23C9D" w:rsidDel="00B34B00">
          <w:rPr>
            <w:rFonts w:ascii="Arial" w:hAnsi="Arial" w:cs="Arial"/>
            <w:szCs w:val="22"/>
            <w:highlight w:val="yellow"/>
            <w:cs/>
            <w:rPrChange w:id="323" w:author="Onnicha Chutarat" w:date="2022-10-19T15:10:00Z">
              <w:rPr>
                <w:rFonts w:cs="Angsana New"/>
                <w:szCs w:val="22"/>
                <w:highlight w:val="yellow"/>
                <w:cs/>
              </w:rPr>
            </w:rPrChange>
          </w:rPr>
          <w:delText>.</w:delText>
        </w:r>
      </w:del>
      <w:r w:rsidRPr="00E23C9D">
        <w:rPr>
          <w:rFonts w:ascii="Arial" w:hAnsi="Arial" w:cs="Arial"/>
          <w:highlight w:val="yellow"/>
          <w:rPrChange w:id="324" w:author="Onnicha Chutarat" w:date="2022-10-19T15:10:00Z">
            <w:rPr>
              <w:highlight w:val="yellow"/>
            </w:rPr>
          </w:rPrChange>
        </w:rPr>
        <w:t>7</w:t>
      </w:r>
      <w:r w:rsidRPr="00E23C9D">
        <w:rPr>
          <w:rFonts w:ascii="Arial" w:hAnsi="Arial" w:cs="Arial"/>
          <w:szCs w:val="22"/>
          <w:highlight w:val="yellow"/>
          <w:cs/>
          <w:rPrChange w:id="325" w:author="Onnicha Chutarat" w:date="2022-10-19T15:10:00Z">
            <w:rPr>
              <w:rFonts w:cs="Angsana New"/>
              <w:szCs w:val="22"/>
              <w:highlight w:val="yellow"/>
              <w:cs/>
            </w:rPr>
          </w:rPrChange>
        </w:rPr>
        <w:t xml:space="preserve">% </w:t>
      </w:r>
      <w:r w:rsidRPr="00E23C9D">
        <w:rPr>
          <w:rFonts w:ascii="Arial" w:hAnsi="Arial" w:cs="Arial"/>
          <w:highlight w:val="yellow"/>
          <w:rPrChange w:id="326" w:author="Onnicha Chutarat" w:date="2022-10-19T15:10:00Z">
            <w:rPr>
              <w:highlight w:val="yellow"/>
            </w:rPr>
          </w:rPrChange>
        </w:rPr>
        <w:t xml:space="preserve">of its </w:t>
      </w:r>
      <w:del w:id="327" w:author="Onnicha Chutarat" w:date="2022-10-19T15:55:00Z">
        <w:r w:rsidRPr="00E23C9D" w:rsidDel="008D234E">
          <w:rPr>
            <w:rFonts w:ascii="Arial" w:hAnsi="Arial" w:cs="Arial"/>
            <w:highlight w:val="yellow"/>
            <w:rPrChange w:id="328" w:author="Onnicha Chutarat" w:date="2022-10-19T15:10:00Z">
              <w:rPr>
                <w:highlight w:val="yellow"/>
              </w:rPr>
            </w:rPrChange>
          </w:rPr>
          <w:delText>sales revenue</w:delText>
        </w:r>
      </w:del>
      <w:ins w:id="329" w:author="Onnicha Chutarat" w:date="2022-10-19T15:55:00Z">
        <w:r w:rsidR="008D234E">
          <w:rPr>
            <w:rFonts w:ascii="Arial" w:hAnsi="Arial" w:cs="Arial"/>
            <w:highlight w:val="yellow"/>
          </w:rPr>
          <w:t>revenue from sales</w:t>
        </w:r>
      </w:ins>
      <w:r w:rsidRPr="00E23C9D">
        <w:rPr>
          <w:rFonts w:ascii="Arial" w:hAnsi="Arial" w:cs="Arial"/>
          <w:highlight w:val="yellow"/>
          <w:rPrChange w:id="330" w:author="Onnicha Chutarat" w:date="2022-10-19T15:10:00Z">
            <w:rPr>
              <w:highlight w:val="yellow"/>
            </w:rPr>
          </w:rPrChange>
        </w:rPr>
        <w:t xml:space="preserve"> on </w:t>
      </w:r>
      <w:del w:id="331" w:author="Onnicha Chutarat" w:date="2022-10-19T15:55:00Z">
        <w:r w:rsidRPr="00E23C9D" w:rsidDel="008D234E">
          <w:rPr>
            <w:rFonts w:ascii="Arial" w:hAnsi="Arial" w:cs="Arial"/>
            <w:highlight w:val="yellow"/>
            <w:rPrChange w:id="332" w:author="Onnicha Chutarat" w:date="2022-10-19T15:10:00Z">
              <w:rPr>
                <w:highlight w:val="yellow"/>
              </w:rPr>
            </w:rPrChange>
          </w:rPr>
          <w:delText>research and development</w:delText>
        </w:r>
      </w:del>
      <w:ins w:id="333" w:author="Onnicha Chutarat" w:date="2022-10-19T15:55:00Z">
        <w:r w:rsidR="008D234E">
          <w:rPr>
            <w:rFonts w:ascii="Arial" w:hAnsi="Arial" w:cs="Arial"/>
            <w:highlight w:val="yellow"/>
          </w:rPr>
          <w:t>R&amp;</w:t>
        </w:r>
        <w:proofErr w:type="gramStart"/>
        <w:r w:rsidR="008D234E">
          <w:rPr>
            <w:rFonts w:ascii="Arial" w:hAnsi="Arial" w:cs="Arial"/>
            <w:highlight w:val="yellow"/>
          </w:rPr>
          <w:t>D</w:t>
        </w:r>
      </w:ins>
      <w:proofErr w:type="gramEnd"/>
      <w:del w:id="334" w:author="Onnicha Chutarat" w:date="2022-10-19T16:19:00Z">
        <w:r w:rsidRPr="00E23C9D" w:rsidDel="00D10D97">
          <w:rPr>
            <w:rFonts w:ascii="Arial" w:hAnsi="Arial" w:cs="Arial"/>
            <w:highlight w:val="yellow"/>
            <w:rPrChange w:id="335" w:author="Onnicha Chutarat" w:date="2022-10-19T15:10:00Z">
              <w:rPr>
                <w:highlight w:val="yellow"/>
              </w:rPr>
            </w:rPrChange>
          </w:rPr>
          <w:delText xml:space="preserve"> </w:delText>
        </w:r>
      </w:del>
      <w:del w:id="336" w:author="Onnicha Chutarat" w:date="2022-10-19T15:55:00Z">
        <w:r w:rsidRPr="00E23C9D" w:rsidDel="008D234E">
          <w:rPr>
            <w:rFonts w:ascii="Arial" w:hAnsi="Arial" w:cs="Arial"/>
            <w:highlight w:val="yellow"/>
            <w:rPrChange w:id="337" w:author="Onnicha Chutarat" w:date="2022-10-19T15:10:00Z">
              <w:rPr>
                <w:highlight w:val="yellow"/>
              </w:rPr>
            </w:rPrChange>
          </w:rPr>
          <w:delText>programs</w:delText>
        </w:r>
      </w:del>
      <w:r w:rsidRPr="00E23C9D">
        <w:rPr>
          <w:rFonts w:ascii="Arial" w:hAnsi="Arial" w:cs="Arial"/>
          <w:szCs w:val="22"/>
          <w:highlight w:val="yellow"/>
          <w:vertAlign w:val="superscript"/>
          <w:cs/>
          <w:rPrChange w:id="338" w:author="Onnicha Chutarat" w:date="2022-10-19T15:10:00Z">
            <w:rPr>
              <w:rFonts w:cs="Angsana New"/>
              <w:szCs w:val="22"/>
              <w:highlight w:val="yellow"/>
              <w:vertAlign w:val="superscript"/>
              <w:cs/>
            </w:rPr>
          </w:rPrChange>
        </w:rPr>
        <w:t>(</w:t>
      </w:r>
      <w:r w:rsidRPr="00E23C9D">
        <w:rPr>
          <w:rFonts w:ascii="Arial" w:hAnsi="Arial" w:cs="Arial"/>
          <w:highlight w:val="yellow"/>
          <w:vertAlign w:val="superscript"/>
          <w:rPrChange w:id="339" w:author="Onnicha Chutarat" w:date="2022-10-19T15:10:00Z">
            <w:rPr>
              <w:highlight w:val="yellow"/>
              <w:vertAlign w:val="superscript"/>
            </w:rPr>
          </w:rPrChange>
        </w:rPr>
        <w:t>1</w:t>
      </w:r>
      <w:r w:rsidRPr="00E23C9D">
        <w:rPr>
          <w:rFonts w:ascii="Arial" w:hAnsi="Arial" w:cs="Arial"/>
          <w:szCs w:val="22"/>
          <w:highlight w:val="yellow"/>
          <w:vertAlign w:val="superscript"/>
          <w:cs/>
          <w:rPrChange w:id="340" w:author="Onnicha Chutarat" w:date="2022-10-19T15:10:00Z">
            <w:rPr>
              <w:rFonts w:cs="Angsana New"/>
              <w:szCs w:val="22"/>
              <w:highlight w:val="yellow"/>
              <w:vertAlign w:val="superscript"/>
              <w:cs/>
            </w:rPr>
          </w:rPrChange>
        </w:rPr>
        <w:t>)</w:t>
      </w:r>
      <w:r w:rsidRPr="00E23C9D">
        <w:rPr>
          <w:rFonts w:ascii="Arial" w:hAnsi="Arial" w:cs="Arial"/>
          <w:szCs w:val="22"/>
          <w:highlight w:val="yellow"/>
          <w:cs/>
          <w:rPrChange w:id="341" w:author="Onnicha Chutarat" w:date="2022-10-19T15:10:00Z">
            <w:rPr>
              <w:rFonts w:cs="Angsana New"/>
              <w:szCs w:val="22"/>
              <w:highlight w:val="yellow"/>
              <w:cs/>
            </w:rPr>
          </w:rPrChange>
        </w:rPr>
        <w:t>.</w:t>
      </w:r>
      <w:del w:id="342" w:author="Onnicha Chutarat" w:date="2022-10-19T15:56:00Z">
        <w:r w:rsidRPr="00E23C9D" w:rsidDel="008D234E">
          <w:rPr>
            <w:rFonts w:ascii="Arial" w:hAnsi="Arial" w:cs="Arial"/>
            <w:szCs w:val="22"/>
            <w:highlight w:val="yellow"/>
            <w:cs/>
            <w:rPrChange w:id="343" w:author="Onnicha Chutarat" w:date="2022-10-19T15:10:00Z">
              <w:rPr>
                <w:rFonts w:cs="Angsana New"/>
                <w:szCs w:val="22"/>
                <w:highlight w:val="yellow"/>
                <w:cs/>
              </w:rPr>
            </w:rPrChange>
          </w:rPr>
          <w:delText xml:space="preserve"> </w:delText>
        </w:r>
      </w:del>
      <w:r w:rsidRPr="00E23C9D">
        <w:rPr>
          <w:rFonts w:ascii="Arial" w:hAnsi="Arial" w:cs="Arial"/>
          <w:highlight w:val="yellow"/>
          <w:rPrChange w:id="344" w:author="Onnicha Chutarat" w:date="2022-10-19T15:10:00Z">
            <w:rPr>
              <w:highlight w:val="yellow"/>
            </w:rPr>
          </w:rPrChange>
        </w:rPr>
        <w:t xml:space="preserve">The company has around 560 </w:t>
      </w:r>
      <w:proofErr w:type="spellStart"/>
      <w:r w:rsidRPr="00E23C9D">
        <w:rPr>
          <w:rFonts w:ascii="Arial" w:hAnsi="Arial" w:cs="Arial"/>
          <w:highlight w:val="yellow"/>
          <w:rPrChange w:id="345" w:author="Onnicha Chutarat" w:date="2022-10-19T15:10:00Z">
            <w:rPr>
              <w:highlight w:val="yellow"/>
            </w:rPr>
          </w:rPrChange>
        </w:rPr>
        <w:t>personnel</w:t>
      </w:r>
      <w:ins w:id="346" w:author="Onnicha Chutarat" w:date="2022-10-19T15:56:00Z">
        <w:r w:rsidR="008D234E">
          <w:rPr>
            <w:rFonts w:ascii="Arial" w:hAnsi="Arial" w:cs="Arial"/>
            <w:highlight w:val="yellow"/>
          </w:rPr>
          <w:t>s</w:t>
        </w:r>
      </w:ins>
      <w:proofErr w:type="spellEnd"/>
      <w:r w:rsidRPr="00E23C9D">
        <w:rPr>
          <w:rFonts w:ascii="Arial" w:hAnsi="Arial" w:cs="Arial"/>
          <w:highlight w:val="yellow"/>
          <w:rPrChange w:id="347" w:author="Onnicha Chutarat" w:date="2022-10-19T15:10:00Z">
            <w:rPr>
              <w:highlight w:val="yellow"/>
            </w:rPr>
          </w:rPrChange>
        </w:rPr>
        <w:t xml:space="preserve"> in R&amp;D and already registered a total of 473 patents as of December 31, 2021</w:t>
      </w:r>
      <w:r w:rsidRPr="00E23C9D">
        <w:rPr>
          <w:rFonts w:ascii="Arial" w:hAnsi="Arial" w:cs="Arial"/>
          <w:szCs w:val="22"/>
          <w:highlight w:val="yellow"/>
          <w:cs/>
          <w:rPrChange w:id="348" w:author="Onnicha Chutarat" w:date="2022-10-19T15:10:00Z">
            <w:rPr>
              <w:rFonts w:cs="Angsana New"/>
              <w:szCs w:val="22"/>
              <w:highlight w:val="yellow"/>
              <w:cs/>
            </w:rPr>
          </w:rPrChange>
        </w:rPr>
        <w:t>.</w:t>
      </w:r>
      <w:r w:rsidRPr="00E23C9D">
        <w:rPr>
          <w:rFonts w:ascii="Arial" w:hAnsi="Arial" w:cs="Arial"/>
          <w:rPrChange w:id="349" w:author="Onnicha Chutarat" w:date="2022-10-19T15:10:00Z">
            <w:rPr/>
          </w:rPrChange>
        </w:rPr>
        <w:t xml:space="preserve"> SCGC has conducted research and development programs on multiple areas such as development of its own technologies and innovations, fostering strategic collaboration with partners in order to jointly develop innovations, expanding the network of collaboration on research and development with leading researchers and global research and development organizations such as Oxford University</w:t>
      </w:r>
      <w:r w:rsidRPr="00E23C9D">
        <w:rPr>
          <w:rFonts w:ascii="Arial" w:hAnsi="Arial" w:cs="Arial"/>
          <w:szCs w:val="22"/>
          <w:cs/>
          <w:rPrChange w:id="350" w:author="Onnicha Chutarat" w:date="2022-10-19T15:10:00Z">
            <w:rPr>
              <w:rFonts w:cs="Angsana New"/>
              <w:szCs w:val="22"/>
              <w:cs/>
            </w:rPr>
          </w:rPrChange>
        </w:rPr>
        <w:t>.</w:t>
      </w:r>
    </w:p>
    <w:p w14:paraId="53E645DD" w14:textId="00B1E0B1" w:rsidR="00962C7C" w:rsidRPr="00E23C9D" w:rsidRDefault="00962C7C" w:rsidP="0016180B">
      <w:pPr>
        <w:ind w:firstLine="720"/>
        <w:jc w:val="thaiDistribute"/>
        <w:rPr>
          <w:rFonts w:ascii="Arial" w:hAnsi="Arial" w:cs="Arial"/>
          <w:rPrChange w:id="351" w:author="Onnicha Chutarat" w:date="2022-10-19T15:10:00Z">
            <w:rPr/>
          </w:rPrChange>
        </w:rPr>
      </w:pPr>
      <w:r w:rsidRPr="00E23C9D">
        <w:rPr>
          <w:rFonts w:ascii="Arial" w:hAnsi="Arial" w:cs="Arial"/>
          <w:rPrChange w:id="352" w:author="Onnicha Chutarat" w:date="2022-10-19T15:10:00Z">
            <w:rPr/>
          </w:rPrChange>
        </w:rPr>
        <w:t xml:space="preserve">At K 2022 in Germany, </w:t>
      </w:r>
      <w:r w:rsidRPr="00E23C9D">
        <w:rPr>
          <w:rFonts w:ascii="Arial" w:hAnsi="Arial" w:cs="Arial"/>
          <w:b/>
          <w:rPrChange w:id="353" w:author="Onnicha Chutarat" w:date="2022-10-19T15:10:00Z">
            <w:rPr>
              <w:b/>
            </w:rPr>
          </w:rPrChange>
        </w:rPr>
        <w:t xml:space="preserve">SCGC also </w:t>
      </w:r>
      <w:del w:id="354" w:author="Onnicha Chutarat" w:date="2022-10-19T16:00:00Z">
        <w:r w:rsidRPr="00E23C9D" w:rsidDel="008D234E">
          <w:rPr>
            <w:rFonts w:ascii="Arial" w:hAnsi="Arial" w:cs="Arial"/>
            <w:b/>
            <w:rPrChange w:id="355" w:author="Onnicha Chutarat" w:date="2022-10-19T15:10:00Z">
              <w:rPr>
                <w:b/>
              </w:rPr>
            </w:rPrChange>
          </w:rPr>
          <w:delText>made the world premiere of the</w:delText>
        </w:r>
      </w:del>
      <w:ins w:id="356" w:author="Onnicha Chutarat" w:date="2022-10-19T16:00:00Z">
        <w:r w:rsidR="008D234E">
          <w:rPr>
            <w:rFonts w:ascii="Arial" w:hAnsi="Arial" w:cs="Arial"/>
            <w:b/>
          </w:rPr>
          <w:t>introduces</w:t>
        </w:r>
      </w:ins>
      <w:r w:rsidRPr="00E23C9D">
        <w:rPr>
          <w:rFonts w:ascii="Arial" w:hAnsi="Arial" w:cs="Arial"/>
          <w:b/>
          <w:rPrChange w:id="357" w:author="Onnicha Chutarat" w:date="2022-10-19T15:10:00Z">
            <w:rPr>
              <w:b/>
            </w:rPr>
          </w:rPrChange>
        </w:rPr>
        <w:t xml:space="preserve"> i2P Center </w:t>
      </w:r>
      <w:r w:rsidRPr="00E23C9D">
        <w:rPr>
          <w:rFonts w:ascii="Arial" w:hAnsi="Arial" w:cs="Arial"/>
          <w:b/>
          <w:bCs/>
          <w:szCs w:val="22"/>
          <w:cs/>
          <w:rPrChange w:id="358" w:author="Onnicha Chutarat" w:date="2022-10-19T15:10:00Z">
            <w:rPr>
              <w:rFonts w:cs="Angsana New"/>
              <w:b/>
              <w:bCs/>
              <w:szCs w:val="22"/>
              <w:cs/>
            </w:rPr>
          </w:rPrChange>
        </w:rPr>
        <w:t>(</w:t>
      </w:r>
      <w:r w:rsidRPr="00E23C9D">
        <w:rPr>
          <w:rFonts w:ascii="Arial" w:hAnsi="Arial" w:cs="Arial"/>
          <w:b/>
          <w:rPrChange w:id="359" w:author="Onnicha Chutarat" w:date="2022-10-19T15:10:00Z">
            <w:rPr>
              <w:b/>
            </w:rPr>
          </w:rPrChange>
        </w:rPr>
        <w:t>Ideas to Products</w:t>
      </w:r>
      <w:r w:rsidRPr="00E23C9D">
        <w:rPr>
          <w:rFonts w:ascii="Arial" w:hAnsi="Arial" w:cs="Arial"/>
          <w:b/>
          <w:bCs/>
          <w:szCs w:val="22"/>
          <w:cs/>
          <w:rPrChange w:id="360" w:author="Onnicha Chutarat" w:date="2022-10-19T15:10:00Z">
            <w:rPr>
              <w:rFonts w:cs="Angsana New"/>
              <w:b/>
              <w:bCs/>
              <w:szCs w:val="22"/>
              <w:cs/>
            </w:rPr>
          </w:rPrChange>
        </w:rPr>
        <w:t>)</w:t>
      </w:r>
      <w:ins w:id="361" w:author="Onnicha Chutarat" w:date="2022-10-19T16:00:00Z">
        <w:r w:rsidR="006D32E4">
          <w:rPr>
            <w:rFonts w:ascii="Arial" w:hAnsi="Arial" w:cs="Arial"/>
            <w:b/>
            <w:bCs/>
            <w:szCs w:val="22"/>
          </w:rPr>
          <w:t xml:space="preserve"> for the first time on the world stage</w:t>
        </w:r>
      </w:ins>
      <w:r w:rsidRPr="00E23C9D">
        <w:rPr>
          <w:rFonts w:ascii="Arial" w:hAnsi="Arial" w:cs="Arial"/>
          <w:b/>
          <w:bCs/>
          <w:szCs w:val="22"/>
          <w:cs/>
          <w:rPrChange w:id="362" w:author="Onnicha Chutarat" w:date="2022-10-19T15:10:00Z">
            <w:rPr>
              <w:rFonts w:cs="Angsana New"/>
              <w:b/>
              <w:bCs/>
              <w:szCs w:val="22"/>
              <w:cs/>
            </w:rPr>
          </w:rPrChange>
        </w:rPr>
        <w:t xml:space="preserve">. </w:t>
      </w:r>
      <w:r w:rsidRPr="00E23C9D">
        <w:rPr>
          <w:rFonts w:ascii="Arial" w:hAnsi="Arial" w:cs="Arial"/>
          <w:rPrChange w:id="363" w:author="Onnicha Chutarat" w:date="2022-10-19T15:10:00Z">
            <w:rPr/>
          </w:rPrChange>
        </w:rPr>
        <w:t>The ideation center features a host of innovative ideas, expertise, and experiences to optimize production efficiency for customers, manufacturers of branded products, trade partners and organizations</w:t>
      </w:r>
      <w:ins w:id="364" w:author="Onnicha Chutarat" w:date="2022-10-19T16:19:00Z">
        <w:r w:rsidR="00D10D97">
          <w:rPr>
            <w:rFonts w:ascii="Arial" w:hAnsi="Arial" w:cs="Arial"/>
            <w:szCs w:val="22"/>
          </w:rPr>
          <w:t>.</w:t>
        </w:r>
      </w:ins>
      <w:del w:id="365" w:author="Onnicha Chutarat" w:date="2022-10-19T16:19:00Z">
        <w:r w:rsidRPr="00E23C9D" w:rsidDel="00D10D97">
          <w:rPr>
            <w:rFonts w:ascii="Arial" w:hAnsi="Arial" w:cs="Arial"/>
            <w:szCs w:val="22"/>
            <w:cs/>
            <w:rPrChange w:id="366" w:author="Onnicha Chutarat" w:date="2022-10-19T15:10:00Z">
              <w:rPr>
                <w:rFonts w:cs="Angsana New"/>
                <w:szCs w:val="22"/>
                <w:cs/>
              </w:rPr>
            </w:rPrChange>
          </w:rPr>
          <w:delText>.</w:delText>
        </w:r>
      </w:del>
      <w:r w:rsidRPr="00E23C9D">
        <w:rPr>
          <w:rFonts w:ascii="Arial" w:hAnsi="Arial" w:cs="Arial"/>
          <w:szCs w:val="22"/>
          <w:cs/>
          <w:rPrChange w:id="367" w:author="Onnicha Chutarat" w:date="2022-10-19T15:10:00Z">
            <w:rPr>
              <w:rFonts w:cs="Angsana New"/>
              <w:szCs w:val="22"/>
              <w:cs/>
            </w:rPr>
          </w:rPrChange>
        </w:rPr>
        <w:t xml:space="preserve"> </w:t>
      </w:r>
      <w:r w:rsidRPr="00E23C9D">
        <w:rPr>
          <w:rFonts w:ascii="Arial" w:hAnsi="Arial" w:cs="Arial"/>
          <w:rPrChange w:id="368" w:author="Onnicha Chutarat" w:date="2022-10-19T15:10:00Z">
            <w:rPr/>
          </w:rPrChange>
        </w:rPr>
        <w:t>The i2P Center also highlights the development of forward</w:t>
      </w:r>
      <w:r w:rsidRPr="00E23C9D">
        <w:rPr>
          <w:rFonts w:ascii="Arial" w:hAnsi="Arial" w:cs="Arial"/>
          <w:szCs w:val="22"/>
          <w:cs/>
          <w:rPrChange w:id="369" w:author="Onnicha Chutarat" w:date="2022-10-19T15:10:00Z">
            <w:rPr>
              <w:rFonts w:cs="Angsana New"/>
              <w:szCs w:val="22"/>
              <w:cs/>
            </w:rPr>
          </w:rPrChange>
        </w:rPr>
        <w:t>-</w:t>
      </w:r>
      <w:r w:rsidRPr="00E23C9D">
        <w:rPr>
          <w:rFonts w:ascii="Arial" w:hAnsi="Arial" w:cs="Arial"/>
          <w:rPrChange w:id="370" w:author="Onnicha Chutarat" w:date="2022-10-19T15:10:00Z">
            <w:rPr/>
          </w:rPrChange>
        </w:rPr>
        <w:t>looking innovations and solutions for all possibilities to accommodate the changing market landscape in the future</w:t>
      </w:r>
      <w:r w:rsidRPr="00E23C9D">
        <w:rPr>
          <w:rFonts w:ascii="Arial" w:hAnsi="Arial" w:cs="Arial"/>
          <w:szCs w:val="22"/>
          <w:cs/>
          <w:rPrChange w:id="371" w:author="Onnicha Chutarat" w:date="2022-10-19T15:10:00Z">
            <w:rPr>
              <w:rFonts w:cs="Angsana New"/>
              <w:szCs w:val="22"/>
              <w:cs/>
            </w:rPr>
          </w:rPrChange>
        </w:rPr>
        <w:t xml:space="preserve">. </w:t>
      </w:r>
      <w:r w:rsidRPr="00E23C9D">
        <w:rPr>
          <w:rFonts w:ascii="Arial" w:hAnsi="Arial" w:cs="Arial"/>
          <w:rPrChange w:id="372" w:author="Onnicha Chutarat" w:date="2022-10-19T15:10:00Z">
            <w:rPr/>
          </w:rPrChange>
        </w:rPr>
        <w:t>It is regarded as a fundamental to developing commercial innovation</w:t>
      </w:r>
      <w:r w:rsidRPr="00E23C9D">
        <w:rPr>
          <w:rFonts w:ascii="Arial" w:hAnsi="Arial" w:cs="Arial"/>
          <w:szCs w:val="22"/>
          <w:cs/>
          <w:rPrChange w:id="373" w:author="Onnicha Chutarat" w:date="2022-10-19T15:10:00Z">
            <w:rPr>
              <w:rFonts w:cs="Angsana New"/>
              <w:szCs w:val="22"/>
              <w:cs/>
            </w:rPr>
          </w:rPrChange>
        </w:rPr>
        <w:t xml:space="preserve">. </w:t>
      </w:r>
      <w:r w:rsidRPr="00E23C9D">
        <w:rPr>
          <w:rFonts w:ascii="Arial" w:hAnsi="Arial" w:cs="Arial"/>
          <w:rPrChange w:id="374" w:author="Onnicha Chutarat" w:date="2022-10-19T15:10:00Z">
            <w:rPr/>
          </w:rPrChange>
        </w:rPr>
        <w:t>Moreover, SCGC also introduced</w:t>
      </w:r>
      <w:del w:id="375" w:author="Onnicha Chutarat" w:date="2022-10-19T16:02:00Z">
        <w:r w:rsidRPr="00E23C9D" w:rsidDel="006D32E4">
          <w:rPr>
            <w:rFonts w:ascii="Arial" w:hAnsi="Arial" w:cs="Arial"/>
            <w:rPrChange w:id="376" w:author="Onnicha Chutarat" w:date="2022-10-19T15:10:00Z">
              <w:rPr/>
            </w:rPrChange>
          </w:rPr>
          <w:delText xml:space="preserve"> its</w:delText>
        </w:r>
      </w:del>
      <w:r w:rsidRPr="00E23C9D">
        <w:rPr>
          <w:rFonts w:ascii="Arial" w:hAnsi="Arial" w:cs="Arial"/>
          <w:rPrChange w:id="377" w:author="Onnicha Chutarat" w:date="2022-10-19T15:10:00Z">
            <w:rPr/>
          </w:rPrChange>
        </w:rPr>
        <w:t xml:space="preserve"> </w:t>
      </w:r>
      <w:r w:rsidRPr="00E23C9D">
        <w:rPr>
          <w:rFonts w:ascii="Arial" w:hAnsi="Arial" w:cs="Arial"/>
          <w:b/>
          <w:rPrChange w:id="378" w:author="Onnicha Chutarat" w:date="2022-10-19T15:10:00Z">
            <w:rPr>
              <w:b/>
            </w:rPr>
          </w:rPrChange>
        </w:rPr>
        <w:t xml:space="preserve">Long Son Petrochemical </w:t>
      </w:r>
      <w:r w:rsidRPr="00E23C9D">
        <w:rPr>
          <w:rFonts w:ascii="Arial" w:hAnsi="Arial" w:cs="Arial"/>
          <w:b/>
          <w:bCs/>
          <w:szCs w:val="22"/>
          <w:cs/>
          <w:rPrChange w:id="379" w:author="Onnicha Chutarat" w:date="2022-10-19T15:10:00Z">
            <w:rPr>
              <w:rFonts w:cs="Angsana New"/>
              <w:b/>
              <w:bCs/>
              <w:szCs w:val="22"/>
              <w:cs/>
            </w:rPr>
          </w:rPrChange>
        </w:rPr>
        <w:t>(</w:t>
      </w:r>
      <w:r w:rsidRPr="00E23C9D">
        <w:rPr>
          <w:rFonts w:ascii="Arial" w:hAnsi="Arial" w:cs="Arial"/>
          <w:b/>
          <w:rPrChange w:id="380" w:author="Onnicha Chutarat" w:date="2022-10-19T15:10:00Z">
            <w:rPr>
              <w:b/>
            </w:rPr>
          </w:rPrChange>
        </w:rPr>
        <w:t>LSP</w:t>
      </w:r>
      <w:r w:rsidRPr="00E23C9D">
        <w:rPr>
          <w:rFonts w:ascii="Arial" w:hAnsi="Arial" w:cs="Arial"/>
          <w:b/>
          <w:bCs/>
          <w:szCs w:val="22"/>
          <w:cs/>
          <w:rPrChange w:id="381" w:author="Onnicha Chutarat" w:date="2022-10-19T15:10:00Z">
            <w:rPr>
              <w:rFonts w:cs="Angsana New"/>
              <w:b/>
              <w:bCs/>
              <w:szCs w:val="22"/>
              <w:cs/>
            </w:rPr>
          </w:rPrChange>
        </w:rPr>
        <w:t>)</w:t>
      </w:r>
      <w:r w:rsidRPr="00E23C9D">
        <w:rPr>
          <w:rFonts w:ascii="Arial" w:hAnsi="Arial" w:cs="Arial"/>
          <w:rPrChange w:id="382" w:author="Onnicha Chutarat" w:date="2022-10-19T15:10:00Z">
            <w:rPr/>
          </w:rPrChange>
        </w:rPr>
        <w:t xml:space="preserve">, </w:t>
      </w:r>
      <w:del w:id="383" w:author="Onnicha Chutarat" w:date="2022-10-19T16:02:00Z">
        <w:r w:rsidRPr="00E23C9D" w:rsidDel="006D32E4">
          <w:rPr>
            <w:rFonts w:ascii="Arial" w:hAnsi="Arial" w:cs="Arial"/>
            <w:rPrChange w:id="384" w:author="Onnicha Chutarat" w:date="2022-10-19T15:10:00Z">
              <w:rPr/>
            </w:rPrChange>
          </w:rPr>
          <w:delText xml:space="preserve">which is </w:delText>
        </w:r>
      </w:del>
      <w:ins w:id="385" w:author="Onnicha Chutarat" w:date="2022-10-19T16:20:00Z">
        <w:r w:rsidR="00D10D97">
          <w:rPr>
            <w:rFonts w:ascii="Arial" w:hAnsi="Arial" w:cs="Arial"/>
          </w:rPr>
          <w:t>the first</w:t>
        </w:r>
      </w:ins>
      <w:del w:id="386" w:author="Onnicha Chutarat" w:date="2022-10-19T16:20:00Z">
        <w:r w:rsidRPr="00E23C9D" w:rsidDel="00D10D97">
          <w:rPr>
            <w:rFonts w:ascii="Arial" w:hAnsi="Arial" w:cs="Arial"/>
            <w:rPrChange w:id="387" w:author="Onnicha Chutarat" w:date="2022-10-19T15:10:00Z">
              <w:rPr/>
            </w:rPrChange>
          </w:rPr>
          <w:delText>a</w:delText>
        </w:r>
      </w:del>
      <w:ins w:id="388" w:author="Onnicha Chutarat" w:date="2022-10-19T16:03:00Z">
        <w:r w:rsidR="006D32E4">
          <w:rPr>
            <w:rFonts w:ascii="Arial" w:hAnsi="Arial" w:cs="Arial"/>
          </w:rPr>
          <w:t xml:space="preserve"> integrated </w:t>
        </w:r>
      </w:ins>
      <w:del w:id="389" w:author="Onnicha Chutarat" w:date="2022-10-19T16:03:00Z">
        <w:r w:rsidRPr="00E23C9D" w:rsidDel="006D32E4">
          <w:rPr>
            <w:rFonts w:ascii="Arial" w:hAnsi="Arial" w:cs="Arial"/>
            <w:rPrChange w:id="390" w:author="Onnicha Chutarat" w:date="2022-10-19T15:10:00Z">
              <w:rPr/>
            </w:rPrChange>
          </w:rPr>
          <w:delText xml:space="preserve"> comprehensive </w:delText>
        </w:r>
      </w:del>
      <w:r w:rsidRPr="00E23C9D">
        <w:rPr>
          <w:rFonts w:ascii="Arial" w:hAnsi="Arial" w:cs="Arial"/>
          <w:rPrChange w:id="391" w:author="Onnicha Chutarat" w:date="2022-10-19T15:10:00Z">
            <w:rPr/>
          </w:rPrChange>
        </w:rPr>
        <w:t xml:space="preserve">petrochemical complex in Vietnam, </w:t>
      </w:r>
      <w:r w:rsidRPr="00E23C9D">
        <w:rPr>
          <w:rFonts w:ascii="Arial" w:hAnsi="Arial" w:cs="Arial"/>
          <w:rPrChange w:id="392" w:author="Onnicha Chutarat" w:date="2022-10-19T15:10:00Z">
            <w:rPr/>
          </w:rPrChange>
        </w:rPr>
        <w:lastRenderedPageBreak/>
        <w:t xml:space="preserve">through using </w:t>
      </w:r>
      <w:ins w:id="393" w:author="Onnicha Chutarat" w:date="2022-10-19T16:22:00Z">
        <w:r w:rsidR="00925846">
          <w:rPr>
            <w:rFonts w:ascii="Arial" w:hAnsi="Arial" w:cs="Arial"/>
          </w:rPr>
          <w:t>virtual tour</w:t>
        </w:r>
      </w:ins>
      <w:del w:id="394" w:author="Onnicha Chutarat" w:date="2022-10-19T16:22:00Z">
        <w:r w:rsidRPr="00E23C9D" w:rsidDel="00925846">
          <w:rPr>
            <w:rFonts w:ascii="Arial" w:hAnsi="Arial" w:cs="Arial"/>
            <w:rPrChange w:id="395" w:author="Onnicha Chutarat" w:date="2022-10-19T15:10:00Z">
              <w:rPr/>
            </w:rPrChange>
          </w:rPr>
          <w:delText>digital t</w:delText>
        </w:r>
      </w:del>
      <w:del w:id="396" w:author="Onnicha Chutarat" w:date="2022-10-19T16:21:00Z">
        <w:r w:rsidRPr="00E23C9D" w:rsidDel="00925846">
          <w:rPr>
            <w:rFonts w:ascii="Arial" w:hAnsi="Arial" w:cs="Arial"/>
            <w:rPrChange w:id="397" w:author="Onnicha Chutarat" w:date="2022-10-19T15:10:00Z">
              <w:rPr/>
            </w:rPrChange>
          </w:rPr>
          <w:delText>echnology</w:delText>
        </w:r>
      </w:del>
      <w:r w:rsidRPr="00E23C9D">
        <w:rPr>
          <w:rFonts w:ascii="Arial" w:hAnsi="Arial" w:cs="Arial"/>
          <w:rPrChange w:id="398" w:author="Onnicha Chutarat" w:date="2022-10-19T15:10:00Z">
            <w:rPr/>
          </w:rPrChange>
        </w:rPr>
        <w:t xml:space="preserve"> to illustrate the latest development of the petrochemical complex in detail</w:t>
      </w:r>
      <w:r w:rsidRPr="00E23C9D">
        <w:rPr>
          <w:rFonts w:ascii="Arial" w:hAnsi="Arial" w:cs="Arial"/>
          <w:szCs w:val="22"/>
          <w:cs/>
          <w:rPrChange w:id="399" w:author="Onnicha Chutarat" w:date="2022-10-19T15:10:00Z">
            <w:rPr>
              <w:rFonts w:cs="Angsana New"/>
              <w:szCs w:val="22"/>
              <w:cs/>
            </w:rPr>
          </w:rPrChange>
        </w:rPr>
        <w:t xml:space="preserve">. </w:t>
      </w:r>
      <w:r w:rsidRPr="00E23C9D">
        <w:rPr>
          <w:rFonts w:ascii="Arial" w:hAnsi="Arial" w:cs="Arial"/>
          <w:rPrChange w:id="400" w:author="Onnicha Chutarat" w:date="2022-10-19T15:10:00Z">
            <w:rPr/>
          </w:rPrChange>
        </w:rPr>
        <w:t xml:space="preserve">The construction of the LSP recorded a good progress as planned </w:t>
      </w:r>
      <w:ins w:id="401" w:author="Onnicha Chutarat" w:date="2022-10-19T16:22:00Z">
        <w:r w:rsidR="00925846">
          <w:rPr>
            <w:rFonts w:ascii="Arial" w:hAnsi="Arial" w:cs="Arial"/>
          </w:rPr>
          <w:t xml:space="preserve">and ready to go commercial </w:t>
        </w:r>
      </w:ins>
      <w:del w:id="402" w:author="Onnicha Chutarat" w:date="2022-10-19T16:22:00Z">
        <w:r w:rsidRPr="00E23C9D" w:rsidDel="00925846">
          <w:rPr>
            <w:rFonts w:ascii="Arial" w:hAnsi="Arial" w:cs="Arial"/>
            <w:rPrChange w:id="403" w:author="Onnicha Chutarat" w:date="2022-10-19T15:10:00Z">
              <w:rPr/>
            </w:rPrChange>
          </w:rPr>
          <w:delText xml:space="preserve">with commercial operations expected to commence </w:delText>
        </w:r>
      </w:del>
      <w:r w:rsidRPr="00E23C9D">
        <w:rPr>
          <w:rFonts w:ascii="Arial" w:hAnsi="Arial" w:cs="Arial"/>
          <w:rPrChange w:id="404" w:author="Onnicha Chutarat" w:date="2022-10-19T15:10:00Z">
            <w:rPr/>
          </w:rPrChange>
        </w:rPr>
        <w:t>in the second quarter of 2023</w:t>
      </w:r>
      <w:r w:rsidRPr="00E23C9D">
        <w:rPr>
          <w:rFonts w:ascii="Arial" w:hAnsi="Arial" w:cs="Arial"/>
          <w:szCs w:val="22"/>
          <w:cs/>
          <w:rPrChange w:id="405" w:author="Onnicha Chutarat" w:date="2022-10-19T15:10:00Z">
            <w:rPr>
              <w:rFonts w:cs="Angsana New"/>
              <w:szCs w:val="22"/>
              <w:cs/>
            </w:rPr>
          </w:rPrChange>
        </w:rPr>
        <w:t>.</w:t>
      </w:r>
    </w:p>
    <w:p w14:paraId="55A68EF2" w14:textId="52DC648E" w:rsidR="00962C7C" w:rsidRPr="00E23C9D" w:rsidRDefault="00962C7C" w:rsidP="0016180B">
      <w:pPr>
        <w:ind w:firstLine="720"/>
        <w:jc w:val="thaiDistribute"/>
        <w:rPr>
          <w:rFonts w:ascii="Arial" w:hAnsi="Arial" w:cs="Arial"/>
          <w:rPrChange w:id="406" w:author="Onnicha Chutarat" w:date="2022-10-19T15:10:00Z">
            <w:rPr/>
          </w:rPrChange>
        </w:rPr>
      </w:pPr>
      <w:r w:rsidRPr="00E23C9D">
        <w:rPr>
          <w:rFonts w:ascii="Arial" w:hAnsi="Arial" w:cs="Arial"/>
          <w:rPrChange w:id="407" w:author="Onnicha Chutarat" w:date="2022-10-19T15:10:00Z">
            <w:rPr/>
          </w:rPrChange>
        </w:rPr>
        <w:t>In addition, SCGC held a seminar titled</w:t>
      </w:r>
      <w:r w:rsidRPr="00E23C9D">
        <w:rPr>
          <w:rFonts w:ascii="Arial" w:hAnsi="Arial" w:cs="Arial"/>
          <w:b/>
          <w:bCs/>
          <w:szCs w:val="22"/>
          <w:cs/>
          <w:rPrChange w:id="408" w:author="Onnicha Chutarat" w:date="2022-10-19T15:10:00Z">
            <w:rPr>
              <w:rFonts w:cs="Angsana New"/>
              <w:b/>
              <w:bCs/>
              <w:szCs w:val="22"/>
              <w:cs/>
            </w:rPr>
          </w:rPrChange>
        </w:rPr>
        <w:t xml:space="preserve"> “</w:t>
      </w:r>
      <w:r w:rsidRPr="00E23C9D">
        <w:rPr>
          <w:rFonts w:ascii="Arial" w:hAnsi="Arial" w:cs="Arial"/>
          <w:b/>
          <w:rPrChange w:id="409" w:author="Onnicha Chutarat" w:date="2022-10-19T15:10:00Z">
            <w:rPr>
              <w:b/>
            </w:rPr>
          </w:rPrChange>
        </w:rPr>
        <w:t>Circular Packaging for Real</w:t>
      </w:r>
      <w:r w:rsidRPr="00E23C9D">
        <w:rPr>
          <w:rFonts w:ascii="Arial" w:hAnsi="Arial" w:cs="Arial"/>
          <w:b/>
          <w:bCs/>
          <w:szCs w:val="22"/>
          <w:cs/>
          <w:rPrChange w:id="410" w:author="Onnicha Chutarat" w:date="2022-10-19T15:10:00Z">
            <w:rPr>
              <w:rFonts w:cs="Angsana New"/>
              <w:b/>
              <w:bCs/>
              <w:szCs w:val="22"/>
              <w:cs/>
            </w:rPr>
          </w:rPrChange>
        </w:rPr>
        <w:t>”</w:t>
      </w:r>
      <w:r w:rsidRPr="00E23C9D">
        <w:rPr>
          <w:rFonts w:ascii="Arial" w:hAnsi="Arial" w:cs="Arial"/>
          <w:rPrChange w:id="411" w:author="Onnicha Chutarat" w:date="2022-10-19T15:10:00Z">
            <w:rPr/>
          </w:rPrChange>
        </w:rPr>
        <w:t xml:space="preserve"> in collaboration with Norner, a leader of industrial polymer R&amp;D services based in Norway, and the Alliance to End Plastic Waste </w:t>
      </w:r>
      <w:r w:rsidRPr="00E23C9D">
        <w:rPr>
          <w:rFonts w:ascii="Arial" w:hAnsi="Arial" w:cs="Arial"/>
          <w:szCs w:val="22"/>
          <w:cs/>
          <w:rPrChange w:id="412" w:author="Onnicha Chutarat" w:date="2022-10-19T15:10:00Z">
            <w:rPr>
              <w:rFonts w:cs="Angsana New"/>
              <w:szCs w:val="22"/>
              <w:cs/>
            </w:rPr>
          </w:rPrChange>
        </w:rPr>
        <w:t>(</w:t>
      </w:r>
      <w:r w:rsidRPr="00E23C9D">
        <w:rPr>
          <w:rFonts w:ascii="Arial" w:hAnsi="Arial" w:cs="Arial"/>
          <w:rPrChange w:id="413" w:author="Onnicha Chutarat" w:date="2022-10-19T15:10:00Z">
            <w:rPr/>
          </w:rPrChange>
        </w:rPr>
        <w:t>AEPW</w:t>
      </w:r>
      <w:r w:rsidRPr="00E23C9D">
        <w:rPr>
          <w:rFonts w:ascii="Arial" w:hAnsi="Arial" w:cs="Arial"/>
          <w:szCs w:val="22"/>
          <w:cs/>
          <w:rPrChange w:id="414" w:author="Onnicha Chutarat" w:date="2022-10-19T15:10:00Z">
            <w:rPr>
              <w:rFonts w:cs="Angsana New"/>
              <w:szCs w:val="22"/>
              <w:cs/>
            </w:rPr>
          </w:rPrChange>
        </w:rPr>
        <w:t>)</w:t>
      </w:r>
      <w:r w:rsidRPr="00E23C9D">
        <w:rPr>
          <w:rFonts w:ascii="Arial" w:hAnsi="Arial" w:cs="Arial"/>
          <w:rPrChange w:id="415" w:author="Onnicha Chutarat" w:date="2022-10-19T15:10:00Z">
            <w:rPr/>
          </w:rPrChange>
        </w:rPr>
        <w:t>, the global non</w:t>
      </w:r>
      <w:r w:rsidRPr="00E23C9D">
        <w:rPr>
          <w:rFonts w:ascii="Arial" w:hAnsi="Arial" w:cs="Arial"/>
          <w:szCs w:val="22"/>
          <w:cs/>
          <w:rPrChange w:id="416" w:author="Onnicha Chutarat" w:date="2022-10-19T15:10:00Z">
            <w:rPr>
              <w:rFonts w:cs="Angsana New"/>
              <w:szCs w:val="22"/>
              <w:cs/>
            </w:rPr>
          </w:rPrChange>
        </w:rPr>
        <w:t>-</w:t>
      </w:r>
      <w:r w:rsidRPr="00E23C9D">
        <w:rPr>
          <w:rFonts w:ascii="Arial" w:hAnsi="Arial" w:cs="Arial"/>
          <w:rPrChange w:id="417" w:author="Onnicha Chutarat" w:date="2022-10-19T15:10:00Z">
            <w:rPr/>
          </w:rPrChange>
        </w:rPr>
        <w:t>profit organization that helps end plastic waste in the environment</w:t>
      </w:r>
      <w:r w:rsidRPr="00E23C9D">
        <w:rPr>
          <w:rFonts w:ascii="Arial" w:hAnsi="Arial" w:cs="Arial"/>
          <w:szCs w:val="22"/>
          <w:cs/>
          <w:rPrChange w:id="418" w:author="Onnicha Chutarat" w:date="2022-10-19T15:10:00Z">
            <w:rPr>
              <w:rFonts w:cs="Angsana New"/>
              <w:szCs w:val="22"/>
              <w:cs/>
            </w:rPr>
          </w:rPrChange>
        </w:rPr>
        <w:t xml:space="preserve">. </w:t>
      </w:r>
      <w:r w:rsidRPr="00E23C9D">
        <w:rPr>
          <w:rFonts w:ascii="Arial" w:hAnsi="Arial" w:cs="Arial"/>
          <w:rPrChange w:id="419" w:author="Onnicha Chutarat" w:date="2022-10-19T15:10:00Z">
            <w:rPr/>
          </w:rPrChange>
        </w:rPr>
        <w:t>The seminar discussed trends and solutions for producing eco</w:t>
      </w:r>
      <w:r w:rsidRPr="00E23C9D">
        <w:rPr>
          <w:rFonts w:ascii="Arial" w:hAnsi="Arial" w:cs="Arial"/>
          <w:szCs w:val="22"/>
          <w:cs/>
          <w:rPrChange w:id="420" w:author="Onnicha Chutarat" w:date="2022-10-19T15:10:00Z">
            <w:rPr>
              <w:rFonts w:cs="Angsana New"/>
              <w:szCs w:val="22"/>
              <w:cs/>
            </w:rPr>
          </w:rPrChange>
        </w:rPr>
        <w:t>-</w:t>
      </w:r>
      <w:r w:rsidRPr="00E23C9D">
        <w:rPr>
          <w:rFonts w:ascii="Arial" w:hAnsi="Arial" w:cs="Arial"/>
          <w:rPrChange w:id="421" w:author="Onnicha Chutarat" w:date="2022-10-19T15:10:00Z">
            <w:rPr/>
          </w:rPrChange>
        </w:rPr>
        <w:t>friendly packaging and fostered collective collaboration among stakeholders in the industry to come up with solutions for making sustainable packaging as well as frameworks for development of plastic innovations that are friendly to the environment in the foreseeable future</w:t>
      </w:r>
      <w:r w:rsidRPr="00E23C9D">
        <w:rPr>
          <w:rFonts w:ascii="Arial" w:hAnsi="Arial" w:cs="Arial"/>
          <w:szCs w:val="22"/>
          <w:cs/>
          <w:rPrChange w:id="422" w:author="Onnicha Chutarat" w:date="2022-10-19T15:10:00Z">
            <w:rPr>
              <w:rFonts w:cs="Angsana New"/>
              <w:szCs w:val="22"/>
              <w:cs/>
            </w:rPr>
          </w:rPrChange>
        </w:rPr>
        <w:t xml:space="preserve">. </w:t>
      </w:r>
      <w:r w:rsidRPr="00E23C9D">
        <w:rPr>
          <w:rFonts w:ascii="Arial" w:hAnsi="Arial" w:cs="Arial"/>
          <w:rPrChange w:id="423" w:author="Onnicha Chutarat" w:date="2022-10-19T15:10:00Z">
            <w:rPr/>
          </w:rPrChange>
        </w:rPr>
        <w:t>The thought</w:t>
      </w:r>
      <w:r w:rsidRPr="00E23C9D">
        <w:rPr>
          <w:rFonts w:ascii="Arial" w:hAnsi="Arial" w:cs="Arial"/>
          <w:szCs w:val="22"/>
          <w:cs/>
          <w:rPrChange w:id="424" w:author="Onnicha Chutarat" w:date="2022-10-19T15:10:00Z">
            <w:rPr>
              <w:rFonts w:cs="Angsana New"/>
              <w:szCs w:val="22"/>
              <w:cs/>
            </w:rPr>
          </w:rPrChange>
        </w:rPr>
        <w:t>-</w:t>
      </w:r>
      <w:r w:rsidRPr="00E23C9D">
        <w:rPr>
          <w:rFonts w:ascii="Arial" w:hAnsi="Arial" w:cs="Arial"/>
          <w:rPrChange w:id="425" w:author="Onnicha Chutarat" w:date="2022-10-19T15:10:00Z">
            <w:rPr/>
          </w:rPrChange>
        </w:rPr>
        <w:t xml:space="preserve">provoking seminar featured representatives from AEPW, Amcor, </w:t>
      </w:r>
      <w:proofErr w:type="spellStart"/>
      <w:r w:rsidRPr="00E23C9D">
        <w:rPr>
          <w:rFonts w:ascii="Arial" w:hAnsi="Arial" w:cs="Arial"/>
          <w:rPrChange w:id="426" w:author="Onnicha Chutarat" w:date="2022-10-19T15:10:00Z">
            <w:rPr/>
          </w:rPrChange>
        </w:rPr>
        <w:t>Erema</w:t>
      </w:r>
      <w:proofErr w:type="spellEnd"/>
      <w:r w:rsidRPr="00E23C9D">
        <w:rPr>
          <w:rFonts w:ascii="Arial" w:hAnsi="Arial" w:cs="Arial"/>
          <w:rPrChange w:id="427" w:author="Onnicha Chutarat" w:date="2022-10-19T15:10:00Z">
            <w:rPr/>
          </w:rPrChange>
        </w:rPr>
        <w:t xml:space="preserve">, </w:t>
      </w:r>
      <w:proofErr w:type="spellStart"/>
      <w:r w:rsidRPr="00E23C9D">
        <w:rPr>
          <w:rFonts w:ascii="Arial" w:hAnsi="Arial" w:cs="Arial"/>
          <w:rPrChange w:id="428" w:author="Onnicha Chutarat" w:date="2022-10-19T15:10:00Z">
            <w:rPr/>
          </w:rPrChange>
        </w:rPr>
        <w:t>Norner</w:t>
      </w:r>
      <w:proofErr w:type="spellEnd"/>
      <w:r w:rsidRPr="00E23C9D">
        <w:rPr>
          <w:rFonts w:ascii="Arial" w:hAnsi="Arial" w:cs="Arial"/>
          <w:rPrChange w:id="429" w:author="Onnicha Chutarat" w:date="2022-10-19T15:10:00Z">
            <w:rPr/>
          </w:rPrChange>
        </w:rPr>
        <w:t xml:space="preserve">, SCGC and </w:t>
      </w:r>
      <w:proofErr w:type="spellStart"/>
      <w:r w:rsidRPr="00E23C9D">
        <w:rPr>
          <w:rFonts w:ascii="Arial" w:hAnsi="Arial" w:cs="Arial"/>
          <w:rPrChange w:id="430" w:author="Onnicha Chutarat" w:date="2022-10-19T15:10:00Z">
            <w:rPr/>
          </w:rPrChange>
        </w:rPr>
        <w:t>Sirplaste</w:t>
      </w:r>
      <w:proofErr w:type="spellEnd"/>
      <w:r w:rsidRPr="00E23C9D">
        <w:rPr>
          <w:rFonts w:ascii="Arial" w:hAnsi="Arial" w:cs="Arial"/>
          <w:szCs w:val="22"/>
          <w:cs/>
          <w:rPrChange w:id="431" w:author="Onnicha Chutarat" w:date="2022-10-19T15:10:00Z">
            <w:rPr>
              <w:rFonts w:cs="Angsana New"/>
              <w:szCs w:val="22"/>
              <w:cs/>
            </w:rPr>
          </w:rPrChange>
        </w:rPr>
        <w:t>.</w:t>
      </w:r>
    </w:p>
    <w:p w14:paraId="6C0A8AED" w14:textId="0F37200A" w:rsidR="00962C7C" w:rsidRPr="00E23C9D" w:rsidRDefault="00962C7C" w:rsidP="0016180B">
      <w:pPr>
        <w:ind w:firstLine="720"/>
        <w:jc w:val="thaiDistribute"/>
        <w:rPr>
          <w:rFonts w:ascii="Arial" w:hAnsi="Arial" w:cs="Arial"/>
          <w:rPrChange w:id="432" w:author="Onnicha Chutarat" w:date="2022-10-19T15:10:00Z">
            <w:rPr/>
          </w:rPrChange>
        </w:rPr>
      </w:pPr>
      <w:r w:rsidRPr="00E23C9D">
        <w:rPr>
          <w:rFonts w:ascii="Arial" w:hAnsi="Arial" w:cs="Arial"/>
          <w:rPrChange w:id="433" w:author="Onnicha Chutarat" w:date="2022-10-19T15:10:00Z">
            <w:rPr/>
          </w:rPrChange>
        </w:rPr>
        <w:t>The number of visitors, innovation enthusiasts, trade partners and stakeholders in the industry, especially manufacturers of plastic and rubber products, at the event is expected at no less than 225,000 from 165 countries from around the world</w:t>
      </w:r>
      <w:r w:rsidRPr="00E23C9D">
        <w:rPr>
          <w:rFonts w:ascii="Arial" w:hAnsi="Arial" w:cs="Arial"/>
          <w:szCs w:val="22"/>
          <w:cs/>
          <w:rPrChange w:id="434" w:author="Onnicha Chutarat" w:date="2022-10-19T15:10:00Z">
            <w:rPr>
              <w:rFonts w:cs="Angsana New"/>
              <w:szCs w:val="22"/>
              <w:cs/>
            </w:rPr>
          </w:rPrChange>
        </w:rPr>
        <w:t xml:space="preserve">. </w:t>
      </w:r>
      <w:r w:rsidRPr="00E23C9D">
        <w:rPr>
          <w:rFonts w:ascii="Arial" w:hAnsi="Arial" w:cs="Arial"/>
          <w:rPrChange w:id="435" w:author="Onnicha Chutarat" w:date="2022-10-19T15:10:00Z">
            <w:rPr/>
          </w:rPrChange>
        </w:rPr>
        <w:t xml:space="preserve">Developers, </w:t>
      </w:r>
      <w:ins w:id="436" w:author="Onnicha Chutarat" w:date="2022-10-19T16:24:00Z">
        <w:r w:rsidR="00925846">
          <w:rPr>
            <w:rFonts w:ascii="Arial" w:hAnsi="Arial" w:cs="Arial"/>
          </w:rPr>
          <w:t xml:space="preserve">brand </w:t>
        </w:r>
      </w:ins>
      <w:r w:rsidRPr="00E23C9D">
        <w:rPr>
          <w:rFonts w:ascii="Arial" w:hAnsi="Arial" w:cs="Arial"/>
          <w:rPrChange w:id="437" w:author="Onnicha Chutarat" w:date="2022-10-19T15:10:00Z">
            <w:rPr/>
          </w:rPrChange>
        </w:rPr>
        <w:t xml:space="preserve">owners, designers </w:t>
      </w:r>
      <w:del w:id="438" w:author="Onnicha Chutarat" w:date="2022-10-19T16:24:00Z">
        <w:r w:rsidRPr="00E23C9D" w:rsidDel="00925846">
          <w:rPr>
            <w:rFonts w:ascii="Arial" w:hAnsi="Arial" w:cs="Arial"/>
            <w:rPrChange w:id="439" w:author="Onnicha Chutarat" w:date="2022-10-19T15:10:00Z">
              <w:rPr/>
            </w:rPrChange>
          </w:rPr>
          <w:delText xml:space="preserve">of branded products </w:delText>
        </w:r>
      </w:del>
      <w:r w:rsidRPr="00E23C9D">
        <w:rPr>
          <w:rFonts w:ascii="Arial" w:hAnsi="Arial" w:cs="Arial"/>
          <w:rPrChange w:id="440" w:author="Onnicha Chutarat" w:date="2022-10-19T15:10:00Z">
            <w:rPr/>
          </w:rPrChange>
        </w:rPr>
        <w:t>and specialists and experts from key industries such as automotive, packaging, consumer product, electrical and electronics, medical equipment, renewable energy, and infrastructure industries are expected to attend the event</w:t>
      </w:r>
      <w:r w:rsidRPr="00E23C9D">
        <w:rPr>
          <w:rFonts w:ascii="Arial" w:hAnsi="Arial" w:cs="Arial"/>
          <w:szCs w:val="22"/>
          <w:cs/>
          <w:rPrChange w:id="441" w:author="Onnicha Chutarat" w:date="2022-10-19T15:10:00Z">
            <w:rPr>
              <w:rFonts w:cs="Angsana New"/>
              <w:szCs w:val="22"/>
              <w:cs/>
            </w:rPr>
          </w:rPrChange>
        </w:rPr>
        <w:t>.</w:t>
      </w:r>
    </w:p>
    <w:p w14:paraId="444B64D0" w14:textId="56482C23" w:rsidR="00962C7C" w:rsidRPr="00E23C9D" w:rsidRDefault="00962C7C" w:rsidP="0016180B">
      <w:pPr>
        <w:ind w:firstLine="720"/>
        <w:jc w:val="thaiDistribute"/>
        <w:rPr>
          <w:rFonts w:ascii="Arial" w:hAnsi="Arial" w:cs="Arial"/>
          <w:sz w:val="32"/>
          <w:szCs w:val="32"/>
          <w:rPrChange w:id="442" w:author="Onnicha Chutarat" w:date="2022-10-19T15:10:00Z">
            <w:rPr>
              <w:rFonts w:asciiTheme="minorBidi" w:hAnsiTheme="minorBidi"/>
              <w:sz w:val="32"/>
              <w:szCs w:val="32"/>
            </w:rPr>
          </w:rPrChange>
        </w:rPr>
      </w:pPr>
      <w:r w:rsidRPr="00E23C9D">
        <w:rPr>
          <w:rFonts w:ascii="Arial" w:hAnsi="Arial" w:cs="Arial"/>
          <w:rPrChange w:id="443" w:author="Onnicha Chutarat" w:date="2022-10-19T15:10:00Z">
            <w:rPr/>
          </w:rPrChange>
        </w:rPr>
        <w:t>For more information on SCGC</w:t>
      </w:r>
      <w:r w:rsidRPr="00E23C9D">
        <w:rPr>
          <w:rFonts w:ascii="Arial" w:hAnsi="Arial" w:cs="Arial"/>
          <w:szCs w:val="22"/>
          <w:cs/>
          <w:rPrChange w:id="444" w:author="Onnicha Chutarat" w:date="2022-10-19T15:10:00Z">
            <w:rPr>
              <w:rFonts w:cs="Angsana New"/>
              <w:szCs w:val="22"/>
              <w:cs/>
            </w:rPr>
          </w:rPrChange>
        </w:rPr>
        <w:t>’</w:t>
      </w:r>
      <w:r w:rsidRPr="00E23C9D">
        <w:rPr>
          <w:rFonts w:ascii="Arial" w:hAnsi="Arial" w:cs="Arial"/>
          <w:rPrChange w:id="445" w:author="Onnicha Chutarat" w:date="2022-10-19T15:10:00Z">
            <w:rPr/>
          </w:rPrChange>
        </w:rPr>
        <w:t xml:space="preserve">s plastic innovations and innovative chemical products for sustainable future, visit </w:t>
      </w:r>
      <w:ins w:id="446" w:author="Onnicha Chutarat" w:date="2022-10-19T16:26:00Z">
        <w:r w:rsidR="00925846">
          <w:rPr>
            <w:rFonts w:ascii="Arial" w:hAnsi="Arial" w:cs="Arial"/>
            <w:color w:val="1155CC"/>
            <w:u w:val="single"/>
          </w:rPr>
          <w:fldChar w:fldCharType="begin"/>
        </w:r>
        <w:r w:rsidR="00925846">
          <w:rPr>
            <w:rFonts w:ascii="Arial" w:hAnsi="Arial" w:cs="Arial"/>
            <w:color w:val="1155CC"/>
            <w:u w:val="single"/>
          </w:rPr>
          <w:instrText xml:space="preserve"> HYPERLINK "http://</w:instrText>
        </w:r>
      </w:ins>
      <w:r w:rsidR="00925846" w:rsidRPr="00E23C9D">
        <w:rPr>
          <w:rFonts w:ascii="Arial" w:hAnsi="Arial" w:cs="Arial"/>
          <w:color w:val="1155CC"/>
          <w:u w:val="single"/>
          <w:rPrChange w:id="447" w:author="Onnicha Chutarat" w:date="2022-10-19T15:10:00Z">
            <w:rPr>
              <w:color w:val="1155CC"/>
              <w:u w:val="single"/>
            </w:rPr>
          </w:rPrChange>
        </w:rPr>
        <w:instrText>www</w:instrText>
      </w:r>
      <w:r w:rsidR="00925846" w:rsidRPr="00E23C9D">
        <w:rPr>
          <w:rFonts w:ascii="Arial" w:hAnsi="Arial" w:cs="Arial"/>
          <w:color w:val="1155CC"/>
          <w:szCs w:val="22"/>
          <w:u w:val="single"/>
          <w:cs/>
          <w:rPrChange w:id="448" w:author="Onnicha Chutarat" w:date="2022-10-19T15:10:00Z">
            <w:rPr>
              <w:rFonts w:cs="Angsana New"/>
              <w:color w:val="1155CC"/>
              <w:szCs w:val="22"/>
              <w:u w:val="single"/>
              <w:cs/>
            </w:rPr>
          </w:rPrChange>
        </w:rPr>
        <w:instrText>.</w:instrText>
      </w:r>
      <w:r w:rsidR="00925846" w:rsidRPr="00E23C9D">
        <w:rPr>
          <w:rFonts w:ascii="Arial" w:hAnsi="Arial" w:cs="Arial"/>
          <w:color w:val="1155CC"/>
          <w:u w:val="single"/>
          <w:rPrChange w:id="449" w:author="Onnicha Chutarat" w:date="2022-10-19T15:10:00Z">
            <w:rPr>
              <w:color w:val="1155CC"/>
              <w:u w:val="single"/>
            </w:rPr>
          </w:rPrChange>
        </w:rPr>
        <w:instrText>scgchemicals</w:instrText>
      </w:r>
      <w:r w:rsidR="00925846" w:rsidRPr="00E23C9D">
        <w:rPr>
          <w:rFonts w:ascii="Arial" w:hAnsi="Arial" w:cs="Arial"/>
          <w:color w:val="1155CC"/>
          <w:szCs w:val="22"/>
          <w:u w:val="single"/>
          <w:cs/>
          <w:rPrChange w:id="450" w:author="Onnicha Chutarat" w:date="2022-10-19T15:10:00Z">
            <w:rPr>
              <w:rFonts w:cs="Angsana New"/>
              <w:color w:val="1155CC"/>
              <w:szCs w:val="22"/>
              <w:u w:val="single"/>
              <w:cs/>
            </w:rPr>
          </w:rPrChange>
        </w:rPr>
        <w:instrText>.</w:instrText>
      </w:r>
      <w:r w:rsidR="00925846" w:rsidRPr="00E23C9D">
        <w:rPr>
          <w:rFonts w:ascii="Arial" w:hAnsi="Arial" w:cs="Arial"/>
          <w:color w:val="1155CC"/>
          <w:u w:val="single"/>
          <w:rPrChange w:id="451" w:author="Onnicha Chutarat" w:date="2022-10-19T15:10:00Z">
            <w:rPr>
              <w:color w:val="1155CC"/>
              <w:u w:val="single"/>
            </w:rPr>
          </w:rPrChange>
        </w:rPr>
        <w:instrText>com</w:instrText>
      </w:r>
      <w:r w:rsidR="00925846" w:rsidRPr="00E23C9D">
        <w:rPr>
          <w:rFonts w:ascii="Arial" w:hAnsi="Arial" w:cs="Arial"/>
          <w:color w:val="1155CC"/>
          <w:szCs w:val="22"/>
          <w:u w:val="single"/>
          <w:cs/>
          <w:rPrChange w:id="452" w:author="Onnicha Chutarat" w:date="2022-10-19T15:10:00Z">
            <w:rPr>
              <w:rFonts w:cs="Angsana New"/>
              <w:color w:val="1155CC"/>
              <w:szCs w:val="22"/>
              <w:u w:val="single"/>
              <w:cs/>
            </w:rPr>
          </w:rPrChange>
        </w:rPr>
        <w:instrText>/</w:instrText>
      </w:r>
      <w:r w:rsidR="00925846" w:rsidRPr="00E23C9D">
        <w:rPr>
          <w:rFonts w:ascii="Arial" w:hAnsi="Arial" w:cs="Arial"/>
          <w:color w:val="1155CC"/>
          <w:u w:val="single"/>
          <w:rPrChange w:id="453" w:author="Onnicha Chutarat" w:date="2022-10-19T15:10:00Z">
            <w:rPr>
              <w:color w:val="1155CC"/>
              <w:u w:val="single"/>
            </w:rPr>
          </w:rPrChange>
        </w:rPr>
        <w:instrText>kfair</w:instrText>
      </w:r>
      <w:r w:rsidR="00925846" w:rsidRPr="00E23C9D">
        <w:rPr>
          <w:rFonts w:ascii="Arial" w:hAnsi="Arial" w:cs="Arial"/>
          <w:color w:val="1155CC"/>
          <w:szCs w:val="22"/>
          <w:u w:val="single"/>
          <w:cs/>
          <w:rPrChange w:id="454" w:author="Onnicha Chutarat" w:date="2022-10-19T15:10:00Z">
            <w:rPr>
              <w:rFonts w:cs="Angsana New"/>
              <w:color w:val="1155CC"/>
              <w:szCs w:val="22"/>
              <w:u w:val="single"/>
              <w:cs/>
            </w:rPr>
          </w:rPrChange>
        </w:rPr>
        <w:instrText>/</w:instrText>
      </w:r>
      <w:r w:rsidR="00925846" w:rsidRPr="00E23C9D">
        <w:rPr>
          <w:rFonts w:ascii="Arial" w:hAnsi="Arial" w:cs="Arial"/>
          <w:color w:val="1155CC"/>
          <w:u w:val="single"/>
          <w:rPrChange w:id="455" w:author="Onnicha Chutarat" w:date="2022-10-19T15:10:00Z">
            <w:rPr>
              <w:color w:val="1155CC"/>
              <w:u w:val="single"/>
            </w:rPr>
          </w:rPrChange>
        </w:rPr>
        <w:instrText>k2022</w:instrText>
      </w:r>
      <w:ins w:id="456" w:author="Onnicha Chutarat" w:date="2022-10-19T16:26:00Z">
        <w:r w:rsidR="00925846">
          <w:rPr>
            <w:rFonts w:ascii="Arial" w:hAnsi="Arial" w:cs="Arial"/>
            <w:color w:val="1155CC"/>
            <w:u w:val="single"/>
          </w:rPr>
          <w:instrText xml:space="preserve">" </w:instrText>
        </w:r>
        <w:r w:rsidR="00925846">
          <w:rPr>
            <w:rFonts w:ascii="Arial" w:hAnsi="Arial" w:cs="Arial"/>
            <w:color w:val="1155CC"/>
            <w:u w:val="single"/>
          </w:rPr>
          <w:fldChar w:fldCharType="separate"/>
        </w:r>
      </w:ins>
      <w:r w:rsidR="00925846" w:rsidRPr="002A0443">
        <w:rPr>
          <w:rStyle w:val="Hyperlink"/>
          <w:rFonts w:ascii="Arial" w:hAnsi="Arial" w:cs="Arial"/>
          <w:rPrChange w:id="457" w:author="Onnicha Chutarat" w:date="2022-10-19T15:10:00Z">
            <w:rPr>
              <w:color w:val="1155CC"/>
              <w:u w:val="single"/>
            </w:rPr>
          </w:rPrChange>
        </w:rPr>
        <w:t>www</w:t>
      </w:r>
      <w:r w:rsidR="00925846" w:rsidRPr="002A0443">
        <w:rPr>
          <w:rStyle w:val="Hyperlink"/>
          <w:rFonts w:ascii="Arial" w:hAnsi="Arial" w:cs="Arial"/>
          <w:szCs w:val="22"/>
          <w:cs/>
          <w:rPrChange w:id="458" w:author="Onnicha Chutarat" w:date="2022-10-19T15:10:00Z">
            <w:rPr>
              <w:rFonts w:cs="Angsana New"/>
              <w:color w:val="1155CC"/>
              <w:szCs w:val="22"/>
              <w:u w:val="single"/>
              <w:cs/>
            </w:rPr>
          </w:rPrChange>
        </w:rPr>
        <w:t>.</w:t>
      </w:r>
      <w:r w:rsidR="00925846" w:rsidRPr="002A0443">
        <w:rPr>
          <w:rStyle w:val="Hyperlink"/>
          <w:rFonts w:ascii="Arial" w:hAnsi="Arial" w:cs="Arial"/>
          <w:rPrChange w:id="459" w:author="Onnicha Chutarat" w:date="2022-10-19T15:10:00Z">
            <w:rPr>
              <w:color w:val="1155CC"/>
              <w:u w:val="single"/>
            </w:rPr>
          </w:rPrChange>
        </w:rPr>
        <w:t>scgchemicals</w:t>
      </w:r>
      <w:r w:rsidR="00925846" w:rsidRPr="002A0443">
        <w:rPr>
          <w:rStyle w:val="Hyperlink"/>
          <w:rFonts w:ascii="Arial" w:hAnsi="Arial" w:cs="Arial"/>
          <w:szCs w:val="22"/>
          <w:cs/>
          <w:rPrChange w:id="460" w:author="Onnicha Chutarat" w:date="2022-10-19T15:10:00Z">
            <w:rPr>
              <w:rFonts w:cs="Angsana New"/>
              <w:color w:val="1155CC"/>
              <w:szCs w:val="22"/>
              <w:u w:val="single"/>
              <w:cs/>
            </w:rPr>
          </w:rPrChange>
        </w:rPr>
        <w:t>.</w:t>
      </w:r>
      <w:r w:rsidR="00925846" w:rsidRPr="002A0443">
        <w:rPr>
          <w:rStyle w:val="Hyperlink"/>
          <w:rFonts w:ascii="Arial" w:hAnsi="Arial" w:cs="Arial"/>
          <w:rPrChange w:id="461" w:author="Onnicha Chutarat" w:date="2022-10-19T15:10:00Z">
            <w:rPr>
              <w:color w:val="1155CC"/>
              <w:u w:val="single"/>
            </w:rPr>
          </w:rPrChange>
        </w:rPr>
        <w:t>com</w:t>
      </w:r>
      <w:r w:rsidR="00925846" w:rsidRPr="002A0443">
        <w:rPr>
          <w:rStyle w:val="Hyperlink"/>
          <w:rFonts w:ascii="Arial" w:hAnsi="Arial" w:cs="Arial"/>
          <w:szCs w:val="22"/>
          <w:cs/>
          <w:rPrChange w:id="462" w:author="Onnicha Chutarat" w:date="2022-10-19T15:10:00Z">
            <w:rPr>
              <w:rFonts w:cs="Angsana New"/>
              <w:color w:val="1155CC"/>
              <w:szCs w:val="22"/>
              <w:u w:val="single"/>
              <w:cs/>
            </w:rPr>
          </w:rPrChange>
        </w:rPr>
        <w:t>/</w:t>
      </w:r>
      <w:r w:rsidR="00925846" w:rsidRPr="002A0443">
        <w:rPr>
          <w:rStyle w:val="Hyperlink"/>
          <w:rFonts w:ascii="Arial" w:hAnsi="Arial" w:cs="Arial"/>
          <w:rPrChange w:id="463" w:author="Onnicha Chutarat" w:date="2022-10-19T15:10:00Z">
            <w:rPr>
              <w:color w:val="1155CC"/>
              <w:u w:val="single"/>
            </w:rPr>
          </w:rPrChange>
        </w:rPr>
        <w:t>kfair</w:t>
      </w:r>
      <w:r w:rsidR="00925846" w:rsidRPr="002A0443">
        <w:rPr>
          <w:rStyle w:val="Hyperlink"/>
          <w:rFonts w:ascii="Arial" w:hAnsi="Arial" w:cs="Arial"/>
          <w:szCs w:val="22"/>
          <w:cs/>
          <w:rPrChange w:id="464" w:author="Onnicha Chutarat" w:date="2022-10-19T15:10:00Z">
            <w:rPr>
              <w:rFonts w:cs="Angsana New"/>
              <w:color w:val="1155CC"/>
              <w:szCs w:val="22"/>
              <w:u w:val="single"/>
              <w:cs/>
            </w:rPr>
          </w:rPrChange>
        </w:rPr>
        <w:t>/</w:t>
      </w:r>
      <w:r w:rsidR="00925846" w:rsidRPr="002A0443">
        <w:rPr>
          <w:rStyle w:val="Hyperlink"/>
          <w:rFonts w:ascii="Arial" w:hAnsi="Arial" w:cs="Arial"/>
          <w:rPrChange w:id="465" w:author="Onnicha Chutarat" w:date="2022-10-19T15:10:00Z">
            <w:rPr>
              <w:color w:val="1155CC"/>
              <w:u w:val="single"/>
            </w:rPr>
          </w:rPrChange>
        </w:rPr>
        <w:t>k2022</w:t>
      </w:r>
      <w:ins w:id="466" w:author="Onnicha Chutarat" w:date="2022-10-19T16:26:00Z">
        <w:r w:rsidR="00925846">
          <w:rPr>
            <w:rFonts w:ascii="Arial" w:hAnsi="Arial" w:cs="Arial"/>
            <w:color w:val="1155CC"/>
            <w:u w:val="single"/>
          </w:rPr>
          <w:fldChar w:fldCharType="end"/>
        </w:r>
      </w:ins>
      <w:r w:rsidRPr="00E23C9D">
        <w:rPr>
          <w:rFonts w:ascii="Arial" w:hAnsi="Arial" w:cs="Arial"/>
          <w:rPrChange w:id="467" w:author="Onnicha Chutarat" w:date="2022-10-19T15:10:00Z">
            <w:rPr/>
          </w:rPrChange>
        </w:rPr>
        <w:t xml:space="preserve"> </w:t>
      </w:r>
      <w:proofErr w:type="gramStart"/>
      <w:r w:rsidRPr="00E23C9D">
        <w:rPr>
          <w:rFonts w:ascii="Arial" w:hAnsi="Arial" w:cs="Arial"/>
          <w:rPrChange w:id="468" w:author="Onnicha Chutarat" w:date="2022-10-19T15:10:00Z">
            <w:rPr/>
          </w:rPrChange>
        </w:rPr>
        <w:t>Any</w:t>
      </w:r>
      <w:proofErr w:type="gramEnd"/>
      <w:r w:rsidRPr="00E23C9D">
        <w:rPr>
          <w:rFonts w:ascii="Arial" w:hAnsi="Arial" w:cs="Arial"/>
          <w:rPrChange w:id="469" w:author="Onnicha Chutarat" w:date="2022-10-19T15:10:00Z">
            <w:rPr/>
          </w:rPrChange>
        </w:rPr>
        <w:t xml:space="preserve"> inquiries, please contact </w:t>
      </w:r>
      <w:r w:rsidR="00B41729" w:rsidRPr="00E23C9D">
        <w:rPr>
          <w:rFonts w:ascii="Arial" w:hAnsi="Arial" w:cs="Arial"/>
          <w:rPrChange w:id="470" w:author="Onnicha Chutarat" w:date="2022-10-19T15:10:00Z">
            <w:rPr/>
          </w:rPrChange>
        </w:rPr>
        <w:fldChar w:fldCharType="begin"/>
      </w:r>
      <w:r w:rsidR="00B41729" w:rsidRPr="00E23C9D">
        <w:rPr>
          <w:rFonts w:ascii="Arial" w:hAnsi="Arial" w:cs="Arial"/>
          <w:rPrChange w:id="471" w:author="Onnicha Chutarat" w:date="2022-10-19T15:10:00Z">
            <w:rPr/>
          </w:rPrChange>
        </w:rPr>
        <w:instrText xml:space="preserve"> HYPERLINK </w:instrText>
      </w:r>
      <w:r w:rsidR="00B41729" w:rsidRPr="00E23C9D">
        <w:rPr>
          <w:rFonts w:ascii="Arial" w:hAnsi="Arial" w:cs="Arial"/>
          <w:szCs w:val="22"/>
          <w:cs/>
          <w:rPrChange w:id="472" w:author="Onnicha Chutarat" w:date="2022-10-19T15:10:00Z">
            <w:rPr>
              <w:rFonts w:cs="Angsana New"/>
              <w:szCs w:val="22"/>
              <w:cs/>
            </w:rPr>
          </w:rPrChange>
        </w:rPr>
        <w:instrText>"</w:instrText>
      </w:r>
      <w:r w:rsidR="00B41729" w:rsidRPr="00E23C9D">
        <w:rPr>
          <w:rFonts w:ascii="Arial" w:hAnsi="Arial" w:cs="Arial"/>
          <w:rPrChange w:id="473" w:author="Onnicha Chutarat" w:date="2022-10-19T15:10:00Z">
            <w:rPr/>
          </w:rPrChange>
        </w:rPr>
        <w:instrText>http</w:instrText>
      </w:r>
      <w:r w:rsidR="00B41729" w:rsidRPr="00E23C9D">
        <w:rPr>
          <w:rFonts w:ascii="Arial" w:hAnsi="Arial" w:cs="Arial"/>
          <w:szCs w:val="22"/>
          <w:cs/>
          <w:rPrChange w:id="474" w:author="Onnicha Chutarat" w:date="2022-10-19T15:10:00Z">
            <w:rPr>
              <w:rFonts w:cs="Angsana New"/>
              <w:szCs w:val="22"/>
              <w:cs/>
            </w:rPr>
          </w:rPrChange>
        </w:rPr>
        <w:instrText>://</w:instrText>
      </w:r>
      <w:r w:rsidR="00B41729" w:rsidRPr="00E23C9D">
        <w:rPr>
          <w:rFonts w:ascii="Arial" w:hAnsi="Arial" w:cs="Arial"/>
          <w:rPrChange w:id="475" w:author="Onnicha Chutarat" w:date="2022-10-19T15:10:00Z">
            <w:rPr/>
          </w:rPrChange>
        </w:rPr>
        <w:instrText>www</w:instrText>
      </w:r>
      <w:r w:rsidR="00B41729" w:rsidRPr="00E23C9D">
        <w:rPr>
          <w:rFonts w:ascii="Arial" w:hAnsi="Arial" w:cs="Arial"/>
          <w:szCs w:val="22"/>
          <w:cs/>
          <w:rPrChange w:id="476" w:author="Onnicha Chutarat" w:date="2022-10-19T15:10:00Z">
            <w:rPr>
              <w:rFonts w:cs="Angsana New"/>
              <w:szCs w:val="22"/>
              <w:cs/>
            </w:rPr>
          </w:rPrChange>
        </w:rPr>
        <w:instrText>.</w:instrText>
      </w:r>
      <w:r w:rsidR="00B41729" w:rsidRPr="00E23C9D">
        <w:rPr>
          <w:rFonts w:ascii="Arial" w:hAnsi="Arial" w:cs="Arial"/>
          <w:rPrChange w:id="477" w:author="Onnicha Chutarat" w:date="2022-10-19T15:10:00Z">
            <w:rPr/>
          </w:rPrChange>
        </w:rPr>
        <w:instrText>facebook</w:instrText>
      </w:r>
      <w:r w:rsidR="00B41729" w:rsidRPr="00E23C9D">
        <w:rPr>
          <w:rFonts w:ascii="Arial" w:hAnsi="Arial" w:cs="Arial"/>
          <w:szCs w:val="22"/>
          <w:cs/>
          <w:rPrChange w:id="478" w:author="Onnicha Chutarat" w:date="2022-10-19T15:10:00Z">
            <w:rPr>
              <w:rFonts w:cs="Angsana New"/>
              <w:szCs w:val="22"/>
              <w:cs/>
            </w:rPr>
          </w:rPrChange>
        </w:rPr>
        <w:instrText>.</w:instrText>
      </w:r>
      <w:r w:rsidR="00B41729" w:rsidRPr="00E23C9D">
        <w:rPr>
          <w:rFonts w:ascii="Arial" w:hAnsi="Arial" w:cs="Arial"/>
          <w:rPrChange w:id="479" w:author="Onnicha Chutarat" w:date="2022-10-19T15:10:00Z">
            <w:rPr/>
          </w:rPrChange>
        </w:rPr>
        <w:instrText>com</w:instrText>
      </w:r>
      <w:r w:rsidR="00B41729" w:rsidRPr="00E23C9D">
        <w:rPr>
          <w:rFonts w:ascii="Arial" w:hAnsi="Arial" w:cs="Arial"/>
          <w:szCs w:val="22"/>
          <w:cs/>
          <w:rPrChange w:id="480" w:author="Onnicha Chutarat" w:date="2022-10-19T15:10:00Z">
            <w:rPr>
              <w:rFonts w:cs="Angsana New"/>
              <w:szCs w:val="22"/>
              <w:cs/>
            </w:rPr>
          </w:rPrChange>
        </w:rPr>
        <w:instrText>/</w:instrText>
      </w:r>
      <w:r w:rsidR="00B41729" w:rsidRPr="00E23C9D">
        <w:rPr>
          <w:rFonts w:ascii="Arial" w:hAnsi="Arial" w:cs="Arial"/>
          <w:rPrChange w:id="481" w:author="Onnicha Chutarat" w:date="2022-10-19T15:10:00Z">
            <w:rPr/>
          </w:rPrChange>
        </w:rPr>
        <w:instrText>SCGCOfficial</w:instrText>
      </w:r>
      <w:r w:rsidR="00B41729" w:rsidRPr="00E23C9D">
        <w:rPr>
          <w:rFonts w:ascii="Arial" w:hAnsi="Arial" w:cs="Arial"/>
          <w:szCs w:val="22"/>
          <w:cs/>
          <w:rPrChange w:id="482" w:author="Onnicha Chutarat" w:date="2022-10-19T15:10:00Z">
            <w:rPr>
              <w:rFonts w:cs="Angsana New"/>
              <w:szCs w:val="22"/>
              <w:cs/>
            </w:rPr>
          </w:rPrChange>
        </w:rPr>
        <w:instrText xml:space="preserve">" </w:instrText>
      </w:r>
      <w:r w:rsidR="00B41729" w:rsidRPr="00E23C9D">
        <w:rPr>
          <w:rFonts w:ascii="Arial" w:hAnsi="Arial" w:cs="Arial"/>
          <w:rPrChange w:id="483" w:author="Onnicha Chutarat" w:date="2022-10-19T15:10:00Z">
            <w:rPr/>
          </w:rPrChange>
        </w:rPr>
        <w:instrText xml:space="preserve">\h </w:instrText>
      </w:r>
      <w:r w:rsidR="00B41729" w:rsidRPr="00E23C9D">
        <w:rPr>
          <w:rFonts w:ascii="Arial" w:hAnsi="Arial" w:cs="Arial"/>
          <w:rPrChange w:id="484" w:author="Onnicha Chutarat" w:date="2022-10-19T15:10:00Z">
            <w:rPr/>
          </w:rPrChange>
        </w:rPr>
        <w:fldChar w:fldCharType="separate"/>
      </w:r>
      <w:r w:rsidRPr="00E23C9D">
        <w:rPr>
          <w:rFonts w:ascii="Arial" w:hAnsi="Arial" w:cs="Arial"/>
          <w:color w:val="1155CC"/>
          <w:u w:val="single"/>
          <w:rPrChange w:id="485" w:author="Onnicha Chutarat" w:date="2022-10-19T15:10:00Z">
            <w:rPr>
              <w:color w:val="1155CC"/>
              <w:u w:val="single"/>
            </w:rPr>
          </w:rPrChange>
        </w:rPr>
        <w:t>www</w:t>
      </w:r>
      <w:r w:rsidRPr="00E23C9D">
        <w:rPr>
          <w:rFonts w:ascii="Arial" w:hAnsi="Arial" w:cs="Arial"/>
          <w:color w:val="1155CC"/>
          <w:szCs w:val="22"/>
          <w:u w:val="single"/>
          <w:cs/>
          <w:rPrChange w:id="486" w:author="Onnicha Chutarat" w:date="2022-10-19T15:10:00Z">
            <w:rPr>
              <w:rFonts w:cs="Angsana New"/>
              <w:color w:val="1155CC"/>
              <w:szCs w:val="22"/>
              <w:u w:val="single"/>
              <w:cs/>
            </w:rPr>
          </w:rPrChange>
        </w:rPr>
        <w:t>.</w:t>
      </w:r>
      <w:r w:rsidRPr="00E23C9D">
        <w:rPr>
          <w:rFonts w:ascii="Arial" w:hAnsi="Arial" w:cs="Arial"/>
          <w:color w:val="1155CC"/>
          <w:u w:val="single"/>
          <w:rPrChange w:id="487" w:author="Onnicha Chutarat" w:date="2022-10-19T15:10:00Z">
            <w:rPr>
              <w:color w:val="1155CC"/>
              <w:u w:val="single"/>
            </w:rPr>
          </w:rPrChange>
        </w:rPr>
        <w:t>facebook</w:t>
      </w:r>
      <w:r w:rsidRPr="00E23C9D">
        <w:rPr>
          <w:rFonts w:ascii="Arial" w:hAnsi="Arial" w:cs="Arial"/>
          <w:color w:val="1155CC"/>
          <w:szCs w:val="22"/>
          <w:u w:val="single"/>
          <w:cs/>
          <w:rPrChange w:id="488" w:author="Onnicha Chutarat" w:date="2022-10-19T15:10:00Z">
            <w:rPr>
              <w:rFonts w:cs="Angsana New"/>
              <w:color w:val="1155CC"/>
              <w:szCs w:val="22"/>
              <w:u w:val="single"/>
              <w:cs/>
            </w:rPr>
          </w:rPrChange>
        </w:rPr>
        <w:t>.</w:t>
      </w:r>
      <w:r w:rsidRPr="00E23C9D">
        <w:rPr>
          <w:rFonts w:ascii="Arial" w:hAnsi="Arial" w:cs="Arial"/>
          <w:color w:val="1155CC"/>
          <w:u w:val="single"/>
          <w:rPrChange w:id="489" w:author="Onnicha Chutarat" w:date="2022-10-19T15:10:00Z">
            <w:rPr>
              <w:color w:val="1155CC"/>
              <w:u w:val="single"/>
            </w:rPr>
          </w:rPrChange>
        </w:rPr>
        <w:t>com</w:t>
      </w:r>
      <w:r w:rsidRPr="00E23C9D">
        <w:rPr>
          <w:rFonts w:ascii="Arial" w:hAnsi="Arial" w:cs="Arial"/>
          <w:color w:val="1155CC"/>
          <w:szCs w:val="22"/>
          <w:u w:val="single"/>
          <w:cs/>
          <w:rPrChange w:id="490" w:author="Onnicha Chutarat" w:date="2022-10-19T15:10:00Z">
            <w:rPr>
              <w:rFonts w:cs="Angsana New"/>
              <w:color w:val="1155CC"/>
              <w:szCs w:val="22"/>
              <w:u w:val="single"/>
              <w:cs/>
            </w:rPr>
          </w:rPrChange>
        </w:rPr>
        <w:t>/</w:t>
      </w:r>
      <w:r w:rsidRPr="00E23C9D">
        <w:rPr>
          <w:rFonts w:ascii="Arial" w:hAnsi="Arial" w:cs="Arial"/>
          <w:color w:val="1155CC"/>
          <w:u w:val="single"/>
          <w:rPrChange w:id="491" w:author="Onnicha Chutarat" w:date="2022-10-19T15:10:00Z">
            <w:rPr>
              <w:color w:val="1155CC"/>
              <w:u w:val="single"/>
            </w:rPr>
          </w:rPrChange>
        </w:rPr>
        <w:t>SCGCOfficial</w:t>
      </w:r>
      <w:r w:rsidR="00B41729" w:rsidRPr="00E23C9D">
        <w:rPr>
          <w:rFonts w:ascii="Arial" w:hAnsi="Arial" w:cs="Arial"/>
          <w:color w:val="1155CC"/>
          <w:u w:val="single"/>
          <w:rPrChange w:id="492" w:author="Onnicha Chutarat" w:date="2022-10-19T15:10:00Z">
            <w:rPr>
              <w:color w:val="1155CC"/>
              <w:u w:val="single"/>
            </w:rPr>
          </w:rPrChange>
        </w:rPr>
        <w:fldChar w:fldCharType="end"/>
      </w:r>
    </w:p>
    <w:p w14:paraId="25A6DA34" w14:textId="4CF40E08" w:rsidR="00212536" w:rsidRPr="00E23C9D" w:rsidRDefault="00212536" w:rsidP="00212536">
      <w:pPr>
        <w:jc w:val="center"/>
        <w:rPr>
          <w:rFonts w:ascii="Arial" w:hAnsi="Arial" w:cs="Arial"/>
          <w:sz w:val="32"/>
          <w:szCs w:val="32"/>
          <w:rPrChange w:id="493" w:author="Onnicha Chutarat" w:date="2022-10-19T15:10:00Z">
            <w:rPr>
              <w:rFonts w:asciiTheme="minorBidi" w:hAnsiTheme="minorBidi"/>
              <w:sz w:val="32"/>
              <w:szCs w:val="32"/>
            </w:rPr>
          </w:rPrChange>
        </w:rPr>
      </w:pPr>
      <w:r w:rsidRPr="00E23C9D">
        <w:rPr>
          <w:rFonts w:ascii="Arial" w:hAnsi="Arial" w:cs="Arial"/>
          <w:sz w:val="32"/>
          <w:szCs w:val="32"/>
          <w:rPrChange w:id="494" w:author="Onnicha Chutarat" w:date="2022-10-19T15:10:00Z">
            <w:rPr>
              <w:rFonts w:asciiTheme="minorBidi" w:hAnsiTheme="minorBidi"/>
              <w:sz w:val="32"/>
              <w:szCs w:val="32"/>
            </w:rPr>
          </w:rPrChange>
        </w:rPr>
        <w:t>###</w:t>
      </w:r>
    </w:p>
    <w:p w14:paraId="22157E12" w14:textId="396D2D84" w:rsidR="00157A35" w:rsidRPr="00E23C9D" w:rsidRDefault="00962C7C" w:rsidP="00157A35">
      <w:pPr>
        <w:spacing w:after="0"/>
        <w:rPr>
          <w:rFonts w:ascii="Arial" w:hAnsi="Arial" w:cs="Arial"/>
          <w:i/>
          <w:rPrChange w:id="495" w:author="Onnicha Chutarat" w:date="2022-10-19T15:10:00Z">
            <w:rPr>
              <w:i/>
            </w:rPr>
          </w:rPrChange>
        </w:rPr>
      </w:pPr>
      <w:r w:rsidRPr="00E23C9D">
        <w:rPr>
          <w:rFonts w:ascii="Arial" w:hAnsi="Arial" w:cs="Arial"/>
          <w:szCs w:val="22"/>
          <w:vertAlign w:val="superscript"/>
          <w:cs/>
          <w:rPrChange w:id="496" w:author="Onnicha Chutarat" w:date="2022-10-19T15:10:00Z">
            <w:rPr>
              <w:rFonts w:cs="Angsana New"/>
              <w:szCs w:val="22"/>
              <w:vertAlign w:val="superscript"/>
              <w:cs/>
            </w:rPr>
          </w:rPrChange>
        </w:rPr>
        <w:t>(</w:t>
      </w:r>
      <w:r w:rsidRPr="00E23C9D">
        <w:rPr>
          <w:rFonts w:ascii="Arial" w:hAnsi="Arial" w:cs="Arial"/>
          <w:vertAlign w:val="superscript"/>
          <w:rPrChange w:id="497" w:author="Onnicha Chutarat" w:date="2022-10-19T15:10:00Z">
            <w:rPr>
              <w:vertAlign w:val="superscript"/>
            </w:rPr>
          </w:rPrChange>
        </w:rPr>
        <w:t>1</w:t>
      </w:r>
      <w:r w:rsidRPr="00E23C9D">
        <w:rPr>
          <w:rFonts w:ascii="Arial" w:hAnsi="Arial" w:cs="Arial"/>
          <w:szCs w:val="22"/>
          <w:vertAlign w:val="superscript"/>
          <w:cs/>
          <w:rPrChange w:id="498" w:author="Onnicha Chutarat" w:date="2022-10-19T15:10:00Z">
            <w:rPr>
              <w:rFonts w:cs="Angsana New"/>
              <w:szCs w:val="22"/>
              <w:vertAlign w:val="superscript"/>
              <w:cs/>
            </w:rPr>
          </w:rPrChange>
        </w:rPr>
        <w:t>)</w:t>
      </w:r>
      <w:r w:rsidRPr="00E23C9D">
        <w:rPr>
          <w:rFonts w:ascii="Arial" w:hAnsi="Arial" w:cs="Arial"/>
          <w:szCs w:val="22"/>
          <w:cs/>
          <w:rPrChange w:id="499" w:author="Onnicha Chutarat" w:date="2022-10-19T15:10:00Z">
            <w:rPr>
              <w:rFonts w:cs="Angsana New"/>
              <w:szCs w:val="22"/>
              <w:cs/>
            </w:rPr>
          </w:rPrChange>
        </w:rPr>
        <w:t xml:space="preserve"> </w:t>
      </w:r>
      <w:del w:id="500" w:author="Onnicha Chutarat" w:date="2022-10-19T16:47:00Z">
        <w:r w:rsidRPr="00E23C9D" w:rsidDel="00B34B00">
          <w:rPr>
            <w:rFonts w:ascii="Arial" w:hAnsi="Arial" w:cs="Arial"/>
            <w:i/>
            <w:rPrChange w:id="501" w:author="Onnicha Chutarat" w:date="2022-10-19T15:10:00Z">
              <w:rPr>
                <w:i/>
              </w:rPr>
            </w:rPrChange>
          </w:rPr>
          <w:delText>Research and development costs were calculated based on the total expense and any expenses incurred on activities related to research and development programs in a particular year or period of conducting R&amp;D</w:delText>
        </w:r>
        <w:r w:rsidRPr="00E23C9D" w:rsidDel="00B34B00">
          <w:rPr>
            <w:rFonts w:ascii="Arial" w:hAnsi="Arial" w:cs="Arial"/>
            <w:i/>
            <w:iCs/>
            <w:szCs w:val="22"/>
            <w:cs/>
            <w:rPrChange w:id="502" w:author="Onnicha Chutarat" w:date="2022-10-19T15:10:00Z">
              <w:rPr>
                <w:rFonts w:cs="Angsana New"/>
                <w:i/>
                <w:iCs/>
                <w:szCs w:val="22"/>
                <w:cs/>
              </w:rPr>
            </w:rPrChange>
          </w:rPr>
          <w:delText>.</w:delText>
        </w:r>
      </w:del>
      <w:ins w:id="503" w:author="Onnicha Chutarat" w:date="2022-10-19T16:47:00Z">
        <w:r w:rsidR="00B34B00">
          <w:rPr>
            <w:rFonts w:ascii="Arial" w:hAnsi="Arial" w:cs="Arial"/>
            <w:i/>
          </w:rPr>
          <w:t xml:space="preserve">R&amp;D spending is calculated from the sum of </w:t>
        </w:r>
      </w:ins>
      <w:ins w:id="504" w:author="Onnicha Chutarat" w:date="2022-10-19T16:48:00Z">
        <w:r w:rsidR="00B34B00">
          <w:rPr>
            <w:rFonts w:ascii="Arial" w:hAnsi="Arial" w:cs="Arial"/>
            <w:i/>
          </w:rPr>
          <w:t>R&amp;D-related spending and investments in the relevant year/ period.</w:t>
        </w:r>
      </w:ins>
    </w:p>
    <w:p w14:paraId="6F3B118E" w14:textId="49F8048F" w:rsidR="00962C7C" w:rsidRPr="00E23C9D" w:rsidRDefault="00962C7C" w:rsidP="00157A35">
      <w:pPr>
        <w:spacing w:after="0"/>
        <w:rPr>
          <w:rFonts w:ascii="Arial" w:hAnsi="Arial" w:cs="Arial"/>
          <w:b/>
          <w:bCs/>
          <w:sz w:val="28"/>
          <w:rPrChange w:id="505" w:author="Onnicha Chutarat" w:date="2022-10-19T15:10:00Z">
            <w:rPr>
              <w:rFonts w:asciiTheme="minorBidi" w:hAnsiTheme="minorBidi"/>
              <w:b/>
              <w:bCs/>
              <w:sz w:val="28"/>
            </w:rPr>
          </w:rPrChange>
        </w:rPr>
      </w:pPr>
    </w:p>
    <w:p w14:paraId="00975A1C" w14:textId="77777777" w:rsidR="00617BFB" w:rsidRPr="00E23C9D" w:rsidRDefault="00617BFB" w:rsidP="00157A35">
      <w:pPr>
        <w:spacing w:after="0"/>
        <w:rPr>
          <w:rFonts w:ascii="Arial" w:hAnsi="Arial" w:cs="Arial"/>
          <w:b/>
          <w:u w:val="single"/>
          <w:rPrChange w:id="506" w:author="Onnicha Chutarat" w:date="2022-10-19T15:10:00Z">
            <w:rPr>
              <w:b/>
              <w:u w:val="single"/>
            </w:rPr>
          </w:rPrChange>
        </w:rPr>
      </w:pPr>
    </w:p>
    <w:p w14:paraId="4A5B2653" w14:textId="77777777" w:rsidR="00617BFB" w:rsidRPr="00E23C9D" w:rsidRDefault="00617BFB" w:rsidP="00157A35">
      <w:pPr>
        <w:spacing w:after="0"/>
        <w:rPr>
          <w:rFonts w:ascii="Arial" w:hAnsi="Arial" w:cs="Arial"/>
          <w:b/>
          <w:u w:val="single"/>
          <w:rPrChange w:id="507" w:author="Onnicha Chutarat" w:date="2022-10-19T15:10:00Z">
            <w:rPr>
              <w:b/>
              <w:u w:val="single"/>
            </w:rPr>
          </w:rPrChange>
        </w:rPr>
      </w:pPr>
    </w:p>
    <w:p w14:paraId="3CCE4650" w14:textId="77777777" w:rsidR="00617BFB" w:rsidRPr="00E23C9D" w:rsidRDefault="00617BFB" w:rsidP="00157A35">
      <w:pPr>
        <w:spacing w:after="0"/>
        <w:rPr>
          <w:rFonts w:ascii="Arial" w:hAnsi="Arial" w:cs="Arial"/>
          <w:b/>
          <w:u w:val="single"/>
          <w:rPrChange w:id="508" w:author="Onnicha Chutarat" w:date="2022-10-19T15:10:00Z">
            <w:rPr>
              <w:b/>
              <w:u w:val="single"/>
            </w:rPr>
          </w:rPrChange>
        </w:rPr>
      </w:pPr>
    </w:p>
    <w:p w14:paraId="65B2F70B" w14:textId="77777777" w:rsidR="00617BFB" w:rsidRPr="00E23C9D" w:rsidRDefault="00617BFB" w:rsidP="00157A35">
      <w:pPr>
        <w:spacing w:after="0"/>
        <w:rPr>
          <w:rFonts w:ascii="Arial" w:hAnsi="Arial" w:cs="Arial"/>
          <w:b/>
          <w:u w:val="single"/>
          <w:rPrChange w:id="509" w:author="Onnicha Chutarat" w:date="2022-10-19T15:10:00Z">
            <w:rPr>
              <w:b/>
              <w:u w:val="single"/>
            </w:rPr>
          </w:rPrChange>
        </w:rPr>
      </w:pPr>
    </w:p>
    <w:p w14:paraId="5C6E6FC7" w14:textId="77777777" w:rsidR="00617BFB" w:rsidRPr="00E23C9D" w:rsidRDefault="00617BFB" w:rsidP="00157A35">
      <w:pPr>
        <w:spacing w:after="0"/>
        <w:rPr>
          <w:rFonts w:ascii="Arial" w:hAnsi="Arial" w:cs="Arial"/>
          <w:b/>
          <w:u w:val="single"/>
          <w:rPrChange w:id="510" w:author="Onnicha Chutarat" w:date="2022-10-19T15:10:00Z">
            <w:rPr>
              <w:b/>
              <w:u w:val="single"/>
            </w:rPr>
          </w:rPrChange>
        </w:rPr>
      </w:pPr>
    </w:p>
    <w:p w14:paraId="3EF2BCC9" w14:textId="77777777" w:rsidR="00617BFB" w:rsidRPr="00E23C9D" w:rsidRDefault="00617BFB" w:rsidP="00157A35">
      <w:pPr>
        <w:spacing w:after="0"/>
        <w:rPr>
          <w:rFonts w:ascii="Arial" w:hAnsi="Arial" w:cs="Arial"/>
          <w:b/>
          <w:u w:val="single"/>
          <w:rPrChange w:id="511" w:author="Onnicha Chutarat" w:date="2022-10-19T15:10:00Z">
            <w:rPr>
              <w:b/>
              <w:u w:val="single"/>
            </w:rPr>
          </w:rPrChange>
        </w:rPr>
      </w:pPr>
    </w:p>
    <w:p w14:paraId="3F85A2E5" w14:textId="77777777" w:rsidR="00617BFB" w:rsidRPr="00E23C9D" w:rsidRDefault="00617BFB" w:rsidP="00157A35">
      <w:pPr>
        <w:spacing w:after="0"/>
        <w:rPr>
          <w:rFonts w:ascii="Arial" w:hAnsi="Arial" w:cs="Arial"/>
          <w:b/>
          <w:u w:val="single"/>
          <w:rPrChange w:id="512" w:author="Onnicha Chutarat" w:date="2022-10-19T15:10:00Z">
            <w:rPr>
              <w:b/>
              <w:u w:val="single"/>
            </w:rPr>
          </w:rPrChange>
        </w:rPr>
      </w:pPr>
    </w:p>
    <w:p w14:paraId="645AA70C" w14:textId="77777777" w:rsidR="00617BFB" w:rsidRPr="00E23C9D" w:rsidRDefault="00617BFB" w:rsidP="00157A35">
      <w:pPr>
        <w:spacing w:after="0"/>
        <w:rPr>
          <w:rFonts w:ascii="Arial" w:hAnsi="Arial" w:cs="Arial"/>
          <w:b/>
          <w:u w:val="single"/>
          <w:rPrChange w:id="513" w:author="Onnicha Chutarat" w:date="2022-10-19T15:10:00Z">
            <w:rPr>
              <w:b/>
              <w:u w:val="single"/>
            </w:rPr>
          </w:rPrChange>
        </w:rPr>
      </w:pPr>
    </w:p>
    <w:p w14:paraId="6E96D6C8" w14:textId="77777777" w:rsidR="00617BFB" w:rsidRPr="00E23C9D" w:rsidRDefault="00617BFB" w:rsidP="00157A35">
      <w:pPr>
        <w:spacing w:after="0"/>
        <w:rPr>
          <w:rFonts w:ascii="Arial" w:hAnsi="Arial" w:cs="Arial"/>
          <w:b/>
          <w:u w:val="single"/>
          <w:rPrChange w:id="514" w:author="Onnicha Chutarat" w:date="2022-10-19T15:10:00Z">
            <w:rPr>
              <w:b/>
              <w:u w:val="single"/>
            </w:rPr>
          </w:rPrChange>
        </w:rPr>
      </w:pPr>
    </w:p>
    <w:p w14:paraId="3328BD23" w14:textId="77777777" w:rsidR="00617BFB" w:rsidRPr="00E23C9D" w:rsidRDefault="00617BFB" w:rsidP="00157A35">
      <w:pPr>
        <w:spacing w:after="0"/>
        <w:rPr>
          <w:rFonts w:ascii="Arial" w:hAnsi="Arial" w:cs="Arial"/>
          <w:b/>
          <w:u w:val="single"/>
          <w:rPrChange w:id="515" w:author="Onnicha Chutarat" w:date="2022-10-19T15:10:00Z">
            <w:rPr>
              <w:b/>
              <w:u w:val="single"/>
            </w:rPr>
          </w:rPrChange>
        </w:rPr>
      </w:pPr>
    </w:p>
    <w:p w14:paraId="61CD1620" w14:textId="29D21288" w:rsidR="00617BFB" w:rsidRDefault="00617BFB" w:rsidP="00157A35">
      <w:pPr>
        <w:spacing w:after="0"/>
        <w:rPr>
          <w:ins w:id="516" w:author="Onnicha Chutarat" w:date="2022-10-19T16:26:00Z"/>
          <w:rFonts w:ascii="Arial" w:hAnsi="Arial" w:cs="Arial"/>
          <w:b/>
          <w:u w:val="single"/>
        </w:rPr>
      </w:pPr>
    </w:p>
    <w:p w14:paraId="7B1DC0BF" w14:textId="3F785B52" w:rsidR="00925846" w:rsidRDefault="00925846" w:rsidP="00157A35">
      <w:pPr>
        <w:spacing w:after="0"/>
        <w:rPr>
          <w:ins w:id="517" w:author="Onnicha Chutarat" w:date="2022-10-19T16:26:00Z"/>
          <w:rFonts w:ascii="Arial" w:hAnsi="Arial" w:cs="Arial"/>
          <w:b/>
          <w:u w:val="single"/>
        </w:rPr>
      </w:pPr>
    </w:p>
    <w:p w14:paraId="07541D0D" w14:textId="40EB4168" w:rsidR="00925846" w:rsidRDefault="00925846" w:rsidP="00157A35">
      <w:pPr>
        <w:spacing w:after="0"/>
        <w:rPr>
          <w:ins w:id="518" w:author="Onnicha Chutarat" w:date="2022-10-19T16:26:00Z"/>
          <w:rFonts w:ascii="Arial" w:hAnsi="Arial" w:cs="Arial"/>
          <w:b/>
          <w:u w:val="single"/>
        </w:rPr>
      </w:pPr>
    </w:p>
    <w:p w14:paraId="1C3909C7" w14:textId="5338C659" w:rsidR="00925846" w:rsidRDefault="00925846" w:rsidP="00157A35">
      <w:pPr>
        <w:spacing w:after="0"/>
        <w:rPr>
          <w:ins w:id="519" w:author="Onnicha Chutarat" w:date="2022-10-19T16:26:00Z"/>
          <w:rFonts w:ascii="Arial" w:hAnsi="Arial" w:cs="Arial"/>
          <w:b/>
          <w:u w:val="single"/>
        </w:rPr>
      </w:pPr>
    </w:p>
    <w:p w14:paraId="441E20DE" w14:textId="52DFCB00" w:rsidR="00925846" w:rsidRDefault="00925846" w:rsidP="00157A35">
      <w:pPr>
        <w:spacing w:after="0"/>
        <w:rPr>
          <w:ins w:id="520" w:author="Onnicha Chutarat" w:date="2022-10-19T16:26:00Z"/>
          <w:rFonts w:ascii="Arial" w:hAnsi="Arial" w:cs="Arial"/>
          <w:b/>
          <w:u w:val="single"/>
        </w:rPr>
      </w:pPr>
    </w:p>
    <w:p w14:paraId="6E7B9D7B" w14:textId="175579C3" w:rsidR="00925846" w:rsidRDefault="00925846" w:rsidP="00157A35">
      <w:pPr>
        <w:spacing w:after="0"/>
        <w:rPr>
          <w:ins w:id="521" w:author="Onnicha Chutarat" w:date="2022-10-19T16:26:00Z"/>
          <w:rFonts w:ascii="Arial" w:hAnsi="Arial" w:cs="Arial"/>
          <w:b/>
          <w:u w:val="single"/>
        </w:rPr>
      </w:pPr>
    </w:p>
    <w:p w14:paraId="452CEDE7" w14:textId="77777777" w:rsidR="00925846" w:rsidRPr="00E23C9D" w:rsidRDefault="00925846" w:rsidP="00157A35">
      <w:pPr>
        <w:spacing w:after="0"/>
        <w:rPr>
          <w:rFonts w:ascii="Arial" w:hAnsi="Arial" w:cs="Arial"/>
          <w:b/>
          <w:u w:val="single"/>
          <w:rPrChange w:id="522" w:author="Onnicha Chutarat" w:date="2022-10-19T15:10:00Z">
            <w:rPr>
              <w:b/>
              <w:u w:val="single"/>
            </w:rPr>
          </w:rPrChange>
        </w:rPr>
      </w:pPr>
    </w:p>
    <w:p w14:paraId="315A4394" w14:textId="77777777" w:rsidR="00617BFB" w:rsidRPr="00E23C9D" w:rsidRDefault="00617BFB" w:rsidP="00157A35">
      <w:pPr>
        <w:spacing w:after="0"/>
        <w:rPr>
          <w:rFonts w:ascii="Arial" w:hAnsi="Arial" w:cs="Arial"/>
          <w:b/>
          <w:u w:val="single"/>
          <w:rPrChange w:id="523" w:author="Onnicha Chutarat" w:date="2022-10-19T15:10:00Z">
            <w:rPr>
              <w:b/>
              <w:u w:val="single"/>
            </w:rPr>
          </w:rPrChange>
        </w:rPr>
      </w:pPr>
    </w:p>
    <w:p w14:paraId="0799B060" w14:textId="77777777" w:rsidR="00617BFB" w:rsidRPr="00E23C9D" w:rsidRDefault="00617BFB" w:rsidP="00157A35">
      <w:pPr>
        <w:spacing w:after="0"/>
        <w:rPr>
          <w:rFonts w:ascii="Arial" w:hAnsi="Arial" w:cs="Arial"/>
          <w:b/>
          <w:u w:val="single"/>
          <w:rPrChange w:id="524" w:author="Onnicha Chutarat" w:date="2022-10-19T15:10:00Z">
            <w:rPr>
              <w:b/>
              <w:u w:val="single"/>
            </w:rPr>
          </w:rPrChange>
        </w:rPr>
      </w:pPr>
    </w:p>
    <w:p w14:paraId="4AD3BABD" w14:textId="570EC01A" w:rsidR="00962C7C" w:rsidRPr="00E23C9D" w:rsidRDefault="00962C7C" w:rsidP="00157A35">
      <w:pPr>
        <w:spacing w:after="0"/>
        <w:rPr>
          <w:rFonts w:ascii="Arial" w:hAnsi="Arial" w:cs="Arial"/>
          <w:b/>
          <w:bCs/>
          <w:sz w:val="28"/>
          <w:rPrChange w:id="525" w:author="Onnicha Chutarat" w:date="2022-10-19T15:10:00Z">
            <w:rPr>
              <w:rFonts w:asciiTheme="minorBidi" w:hAnsiTheme="minorBidi"/>
              <w:b/>
              <w:bCs/>
              <w:sz w:val="28"/>
            </w:rPr>
          </w:rPrChange>
        </w:rPr>
      </w:pPr>
      <w:r w:rsidRPr="00E23C9D">
        <w:rPr>
          <w:rFonts w:ascii="Arial" w:hAnsi="Arial" w:cs="Arial"/>
          <w:b/>
          <w:u w:val="single"/>
          <w:rPrChange w:id="526" w:author="Onnicha Chutarat" w:date="2022-10-19T15:10:00Z">
            <w:rPr>
              <w:b/>
              <w:u w:val="single"/>
            </w:rPr>
          </w:rPrChange>
        </w:rPr>
        <w:t>Details of SCGC</w:t>
      </w:r>
      <w:r w:rsidRPr="00E23C9D">
        <w:rPr>
          <w:rFonts w:ascii="Arial" w:hAnsi="Arial" w:cs="Arial"/>
          <w:b/>
          <w:bCs/>
          <w:szCs w:val="22"/>
          <w:u w:val="single"/>
          <w:cs/>
          <w:rPrChange w:id="527" w:author="Onnicha Chutarat" w:date="2022-10-19T15:10:00Z">
            <w:rPr>
              <w:rFonts w:cs="Angsana New"/>
              <w:b/>
              <w:bCs/>
              <w:szCs w:val="22"/>
              <w:u w:val="single"/>
              <w:cs/>
            </w:rPr>
          </w:rPrChange>
        </w:rPr>
        <w:t>’</w:t>
      </w:r>
      <w:r w:rsidRPr="00E23C9D">
        <w:rPr>
          <w:rFonts w:ascii="Arial" w:hAnsi="Arial" w:cs="Arial"/>
          <w:b/>
          <w:u w:val="single"/>
          <w:rPrChange w:id="528" w:author="Onnicha Chutarat" w:date="2022-10-19T15:10:00Z">
            <w:rPr>
              <w:b/>
              <w:u w:val="single"/>
            </w:rPr>
          </w:rPrChange>
        </w:rPr>
        <w:t xml:space="preserve">s </w:t>
      </w:r>
      <w:del w:id="529" w:author="Onnicha Chutarat" w:date="2022-10-19T16:26:00Z">
        <w:r w:rsidRPr="00E23C9D" w:rsidDel="00925846">
          <w:rPr>
            <w:rFonts w:ascii="Arial" w:hAnsi="Arial" w:cs="Arial"/>
            <w:b/>
            <w:u w:val="single"/>
            <w:rPrChange w:id="530" w:author="Onnicha Chutarat" w:date="2022-10-19T15:10:00Z">
              <w:rPr>
                <w:b/>
                <w:u w:val="single"/>
              </w:rPr>
            </w:rPrChange>
          </w:rPr>
          <w:delText>innovatives</w:delText>
        </w:r>
      </w:del>
      <w:ins w:id="531" w:author="Onnicha Chutarat" w:date="2022-10-19T16:26:00Z">
        <w:r w:rsidR="00925846" w:rsidRPr="00E23C9D">
          <w:rPr>
            <w:rFonts w:ascii="Arial" w:hAnsi="Arial" w:cs="Arial"/>
            <w:b/>
            <w:u w:val="single"/>
            <w:rPrChange w:id="532" w:author="Onnicha Chutarat" w:date="2022-10-19T15:10:00Z">
              <w:rPr>
                <w:rFonts w:ascii="Arial" w:hAnsi="Arial" w:cs="Arial"/>
                <w:b/>
                <w:u w:val="single"/>
              </w:rPr>
            </w:rPrChange>
          </w:rPr>
          <w:t>innovative</w:t>
        </w:r>
      </w:ins>
      <w:r w:rsidRPr="00E23C9D">
        <w:rPr>
          <w:rFonts w:ascii="Arial" w:hAnsi="Arial" w:cs="Arial"/>
          <w:b/>
          <w:u w:val="single"/>
          <w:rPrChange w:id="533" w:author="Onnicha Chutarat" w:date="2022-10-19T15:10:00Z">
            <w:rPr>
              <w:b/>
              <w:u w:val="single"/>
            </w:rPr>
          </w:rPrChange>
        </w:rPr>
        <w:t xml:space="preserve"> products and advanced solutions introduced at K 2022</w:t>
      </w:r>
    </w:p>
    <w:p w14:paraId="7B174700" w14:textId="20230A98" w:rsidR="00D73559" w:rsidRPr="00E23C9D" w:rsidRDefault="00D73559" w:rsidP="00FE5F67">
      <w:pPr>
        <w:spacing w:after="0"/>
        <w:rPr>
          <w:rFonts w:ascii="Arial" w:hAnsi="Arial" w:cs="Arial"/>
          <w:b/>
          <w:bCs/>
          <w:sz w:val="28"/>
          <w:rPrChange w:id="534" w:author="Onnicha Chutarat" w:date="2022-10-19T15:10:00Z">
            <w:rPr>
              <w:rFonts w:asciiTheme="minorBidi" w:hAnsiTheme="minorBidi"/>
              <w:b/>
              <w:bCs/>
              <w:sz w:val="28"/>
            </w:rPr>
          </w:rPrChange>
        </w:rPr>
      </w:pPr>
    </w:p>
    <w:p w14:paraId="7B5A3EDC" w14:textId="04057749" w:rsidR="00962C7C" w:rsidRPr="00E23C9D" w:rsidRDefault="00962C7C" w:rsidP="00FE5F67">
      <w:pPr>
        <w:spacing w:after="0"/>
        <w:rPr>
          <w:rFonts w:ascii="Arial" w:hAnsi="Arial" w:cs="Arial"/>
          <w:sz w:val="28"/>
          <w:rPrChange w:id="535" w:author="Onnicha Chutarat" w:date="2022-10-19T15:10:00Z">
            <w:rPr>
              <w:rFonts w:asciiTheme="minorBidi" w:hAnsiTheme="minorBidi"/>
              <w:sz w:val="28"/>
            </w:rPr>
          </w:rPrChange>
        </w:rPr>
      </w:pPr>
      <w:r w:rsidRPr="00E23C9D">
        <w:rPr>
          <w:rFonts w:ascii="Arial" w:hAnsi="Arial" w:cs="Arial"/>
          <w:rPrChange w:id="536" w:author="Onnicha Chutarat" w:date="2022-10-19T15:10:00Z">
            <w:rPr/>
          </w:rPrChange>
        </w:rPr>
        <w:t>SCGC</w:t>
      </w:r>
      <w:r w:rsidRPr="00E23C9D">
        <w:rPr>
          <w:rFonts w:ascii="Arial" w:hAnsi="Arial" w:cs="Arial"/>
          <w:szCs w:val="22"/>
          <w:cs/>
          <w:rPrChange w:id="537" w:author="Onnicha Chutarat" w:date="2022-10-19T15:10:00Z">
            <w:rPr>
              <w:rFonts w:cs="Angsana New"/>
              <w:szCs w:val="22"/>
              <w:cs/>
            </w:rPr>
          </w:rPrChange>
        </w:rPr>
        <w:t>’</w:t>
      </w:r>
      <w:r w:rsidRPr="00E23C9D">
        <w:rPr>
          <w:rFonts w:ascii="Arial" w:hAnsi="Arial" w:cs="Arial"/>
          <w:rPrChange w:id="538" w:author="Onnicha Chutarat" w:date="2022-10-19T15:10:00Z">
            <w:rPr/>
          </w:rPrChange>
        </w:rPr>
        <w:t>s plastic innovations and innovative chemical products that respond to five global megatrends and environmental sustainability are as follows;</w:t>
      </w:r>
    </w:p>
    <w:p w14:paraId="6CDAEEBE" w14:textId="19383386" w:rsidR="002312CF" w:rsidRPr="00E23C9D" w:rsidRDefault="002312CF" w:rsidP="00962C7C">
      <w:pPr>
        <w:jc w:val="thaiDistribute"/>
        <w:rPr>
          <w:rFonts w:ascii="Arial" w:hAnsi="Arial" w:cs="Arial"/>
          <w:sz w:val="32"/>
          <w:szCs w:val="32"/>
          <w:rPrChange w:id="539" w:author="Onnicha Chutarat" w:date="2022-10-19T15:10:00Z">
            <w:rPr>
              <w:rFonts w:asciiTheme="minorBidi" w:hAnsiTheme="minorBidi"/>
              <w:sz w:val="32"/>
              <w:szCs w:val="32"/>
            </w:rPr>
          </w:rPrChange>
        </w:rPr>
      </w:pPr>
    </w:p>
    <w:p w14:paraId="6FE1A28C" w14:textId="6FAE742F" w:rsidR="00962C7C" w:rsidRPr="00E23C9D" w:rsidRDefault="00962C7C" w:rsidP="00962C7C">
      <w:pPr>
        <w:numPr>
          <w:ilvl w:val="0"/>
          <w:numId w:val="11"/>
        </w:numPr>
        <w:jc w:val="thaiDistribute"/>
        <w:rPr>
          <w:rFonts w:ascii="Arial" w:hAnsi="Arial" w:cs="Arial"/>
          <w:rPrChange w:id="540" w:author="Onnicha Chutarat" w:date="2022-10-19T15:10:00Z">
            <w:rPr/>
          </w:rPrChange>
        </w:rPr>
      </w:pPr>
      <w:r w:rsidRPr="00E23C9D">
        <w:rPr>
          <w:rFonts w:ascii="Arial" w:hAnsi="Arial" w:cs="Arial"/>
          <w:b/>
          <w:rPrChange w:id="541" w:author="Onnicha Chutarat" w:date="2022-10-19T15:10:00Z">
            <w:rPr>
              <w:b/>
            </w:rPr>
          </w:rPrChange>
        </w:rPr>
        <w:t>Global Sustainable Packaging Trend and Surge of Eco</w:t>
      </w:r>
      <w:r w:rsidRPr="00E23C9D">
        <w:rPr>
          <w:rFonts w:ascii="Arial" w:hAnsi="Arial" w:cs="Arial"/>
          <w:b/>
          <w:bCs/>
          <w:szCs w:val="22"/>
          <w:cs/>
          <w:rPrChange w:id="542" w:author="Onnicha Chutarat" w:date="2022-10-19T15:10:00Z">
            <w:rPr>
              <w:rFonts w:cs="Angsana New"/>
              <w:b/>
              <w:bCs/>
              <w:szCs w:val="22"/>
              <w:cs/>
            </w:rPr>
          </w:rPrChange>
        </w:rPr>
        <w:t>-</w:t>
      </w:r>
      <w:r w:rsidRPr="00E23C9D">
        <w:rPr>
          <w:rFonts w:ascii="Arial" w:hAnsi="Arial" w:cs="Arial"/>
          <w:b/>
          <w:rPrChange w:id="543" w:author="Onnicha Chutarat" w:date="2022-10-19T15:10:00Z">
            <w:rPr>
              <w:b/>
            </w:rPr>
          </w:rPrChange>
        </w:rPr>
        <w:t>Friendly Packaging</w:t>
      </w:r>
      <w:r w:rsidRPr="00E23C9D">
        <w:rPr>
          <w:rFonts w:ascii="Arial" w:hAnsi="Arial" w:cs="Arial"/>
          <w:b/>
          <w:bCs/>
          <w:szCs w:val="22"/>
          <w:cs/>
          <w:rPrChange w:id="544" w:author="Onnicha Chutarat" w:date="2022-10-19T15:10:00Z">
            <w:rPr>
              <w:rFonts w:cs="Angsana New"/>
              <w:b/>
              <w:bCs/>
              <w:szCs w:val="22"/>
              <w:cs/>
            </w:rPr>
          </w:rPrChange>
        </w:rPr>
        <w:t xml:space="preserve">: </w:t>
      </w:r>
      <w:r w:rsidRPr="00E23C9D">
        <w:rPr>
          <w:rFonts w:ascii="Arial" w:hAnsi="Arial" w:cs="Arial"/>
          <w:rPrChange w:id="545" w:author="Onnicha Chutarat" w:date="2022-10-19T15:10:00Z">
            <w:rPr/>
          </w:rPrChange>
        </w:rPr>
        <w:t xml:space="preserve">SCGC is an innovator of innovative plastic packaging that is friendly to the environment under the </w:t>
      </w:r>
      <w:r w:rsidRPr="00E23C9D">
        <w:rPr>
          <w:rFonts w:ascii="Arial" w:hAnsi="Arial" w:cs="Arial"/>
          <w:szCs w:val="22"/>
          <w:cs/>
          <w:rPrChange w:id="546" w:author="Onnicha Chutarat" w:date="2022-10-19T15:10:00Z">
            <w:rPr>
              <w:rFonts w:cs="Angsana New"/>
              <w:szCs w:val="22"/>
              <w:cs/>
            </w:rPr>
          </w:rPrChange>
        </w:rPr>
        <w:t>“</w:t>
      </w:r>
      <w:r w:rsidRPr="00E23C9D">
        <w:rPr>
          <w:rFonts w:ascii="Arial" w:hAnsi="Arial" w:cs="Arial"/>
          <w:rPrChange w:id="547" w:author="Onnicha Chutarat" w:date="2022-10-19T15:10:00Z">
            <w:rPr/>
          </w:rPrChange>
        </w:rPr>
        <w:t>SCGC GREEN POLYMER</w:t>
      </w:r>
      <w:r w:rsidRPr="00E23C9D">
        <w:rPr>
          <w:rFonts w:ascii="Arial" w:hAnsi="Arial" w:cs="Arial"/>
          <w:szCs w:val="22"/>
          <w:cs/>
          <w:rPrChange w:id="548" w:author="Onnicha Chutarat" w:date="2022-10-19T15:10:00Z">
            <w:rPr>
              <w:rFonts w:cs="Angsana New"/>
              <w:szCs w:val="22"/>
              <w:cs/>
            </w:rPr>
          </w:rPrChange>
        </w:rPr>
        <w:t xml:space="preserve">” </w:t>
      </w:r>
      <w:r w:rsidRPr="00E23C9D">
        <w:rPr>
          <w:rFonts w:ascii="Arial" w:hAnsi="Arial" w:cs="Arial"/>
          <w:rPrChange w:id="549" w:author="Onnicha Chutarat" w:date="2022-10-19T15:10:00Z">
            <w:rPr/>
          </w:rPrChange>
        </w:rPr>
        <w:t>brand</w:t>
      </w:r>
      <w:r w:rsidRPr="00E23C9D">
        <w:rPr>
          <w:rFonts w:ascii="Arial" w:hAnsi="Arial" w:cs="Arial"/>
          <w:szCs w:val="22"/>
          <w:cs/>
          <w:rPrChange w:id="550" w:author="Onnicha Chutarat" w:date="2022-10-19T15:10:00Z">
            <w:rPr>
              <w:rFonts w:cs="Angsana New"/>
              <w:szCs w:val="22"/>
              <w:cs/>
            </w:rPr>
          </w:rPrChange>
        </w:rPr>
        <w:t xml:space="preserve">. </w:t>
      </w:r>
      <w:r w:rsidRPr="00E23C9D">
        <w:rPr>
          <w:rFonts w:ascii="Arial" w:hAnsi="Arial" w:cs="Arial"/>
          <w:rPrChange w:id="551" w:author="Onnicha Chutarat" w:date="2022-10-19T15:10:00Z">
            <w:rPr/>
          </w:rPrChange>
        </w:rPr>
        <w:t>It can produce plastic packaging that optimizes a better world for all, helping to ease the impact on the environment, and promoting wise use of resources for the highest benefits</w:t>
      </w:r>
      <w:r w:rsidRPr="00E23C9D">
        <w:rPr>
          <w:rFonts w:ascii="Arial" w:hAnsi="Arial" w:cs="Arial"/>
          <w:szCs w:val="22"/>
          <w:cs/>
          <w:rPrChange w:id="552" w:author="Onnicha Chutarat" w:date="2022-10-19T15:10:00Z">
            <w:rPr>
              <w:rFonts w:cs="Angsana New"/>
              <w:szCs w:val="22"/>
              <w:cs/>
            </w:rPr>
          </w:rPrChange>
        </w:rPr>
        <w:t xml:space="preserve">. </w:t>
      </w:r>
      <w:r w:rsidRPr="00E23C9D">
        <w:rPr>
          <w:rFonts w:ascii="Arial" w:hAnsi="Arial" w:cs="Arial"/>
          <w:rPrChange w:id="553" w:author="Onnicha Chutarat" w:date="2022-10-19T15:10:00Z">
            <w:rPr/>
          </w:rPrChange>
        </w:rPr>
        <w:t>The innovative plastic packaging also helps reduce greenhouse gas emissions, the main cause of global warming</w:t>
      </w:r>
      <w:r w:rsidRPr="00E23C9D">
        <w:rPr>
          <w:rFonts w:ascii="Arial" w:hAnsi="Arial" w:cs="Arial"/>
          <w:szCs w:val="22"/>
          <w:cs/>
          <w:rPrChange w:id="554" w:author="Onnicha Chutarat" w:date="2022-10-19T15:10:00Z">
            <w:rPr>
              <w:rFonts w:cs="Angsana New"/>
              <w:szCs w:val="22"/>
              <w:cs/>
            </w:rPr>
          </w:rPrChange>
        </w:rPr>
        <w:t xml:space="preserve">. </w:t>
      </w:r>
      <w:r w:rsidRPr="00E23C9D">
        <w:rPr>
          <w:rFonts w:ascii="Arial" w:hAnsi="Arial" w:cs="Arial"/>
          <w:rPrChange w:id="555" w:author="Onnicha Chutarat" w:date="2022-10-19T15:10:00Z">
            <w:rPr/>
          </w:rPrChange>
        </w:rPr>
        <w:t>It is innovatively produced using four eco</w:t>
      </w:r>
      <w:r w:rsidRPr="00E23C9D">
        <w:rPr>
          <w:rFonts w:ascii="Arial" w:hAnsi="Arial" w:cs="Arial"/>
          <w:szCs w:val="22"/>
          <w:cs/>
          <w:rPrChange w:id="556" w:author="Onnicha Chutarat" w:date="2022-10-19T15:10:00Z">
            <w:rPr>
              <w:rFonts w:cs="Angsana New"/>
              <w:szCs w:val="22"/>
              <w:cs/>
            </w:rPr>
          </w:rPrChange>
        </w:rPr>
        <w:t>-</w:t>
      </w:r>
      <w:r w:rsidRPr="00E23C9D">
        <w:rPr>
          <w:rFonts w:ascii="Arial" w:hAnsi="Arial" w:cs="Arial"/>
          <w:rPrChange w:id="557" w:author="Onnicha Chutarat" w:date="2022-10-19T15:10:00Z">
            <w:rPr/>
          </w:rPrChange>
        </w:rPr>
        <w:t xml:space="preserve">friendly solutions, comprising REDUCE </w:t>
      </w:r>
      <w:r w:rsidRPr="00E23C9D">
        <w:rPr>
          <w:rFonts w:ascii="Arial" w:hAnsi="Arial" w:cs="Arial"/>
          <w:szCs w:val="22"/>
          <w:cs/>
          <w:rPrChange w:id="558" w:author="Onnicha Chutarat" w:date="2022-10-19T15:10:00Z">
            <w:rPr>
              <w:rFonts w:cs="Angsana New"/>
              <w:szCs w:val="22"/>
              <w:cs/>
            </w:rPr>
          </w:rPrChange>
        </w:rPr>
        <w:t xml:space="preserve">- </w:t>
      </w:r>
      <w:r w:rsidRPr="00E23C9D">
        <w:rPr>
          <w:rFonts w:ascii="Arial" w:hAnsi="Arial" w:cs="Arial"/>
          <w:rPrChange w:id="559" w:author="Onnicha Chutarat" w:date="2022-10-19T15:10:00Z">
            <w:rPr/>
          </w:rPrChange>
        </w:rPr>
        <w:t xml:space="preserve">reducing the use of resources; RECYCLABLE </w:t>
      </w:r>
      <w:r w:rsidRPr="00E23C9D">
        <w:rPr>
          <w:rFonts w:ascii="Arial" w:hAnsi="Arial" w:cs="Arial"/>
          <w:szCs w:val="22"/>
          <w:cs/>
          <w:rPrChange w:id="560" w:author="Onnicha Chutarat" w:date="2022-10-19T15:10:00Z">
            <w:rPr>
              <w:rFonts w:cs="Angsana New"/>
              <w:szCs w:val="22"/>
              <w:cs/>
            </w:rPr>
          </w:rPrChange>
        </w:rPr>
        <w:t xml:space="preserve">- </w:t>
      </w:r>
      <w:r w:rsidRPr="00E23C9D">
        <w:rPr>
          <w:rFonts w:ascii="Arial" w:hAnsi="Arial" w:cs="Arial"/>
          <w:rPrChange w:id="561" w:author="Onnicha Chutarat" w:date="2022-10-19T15:10:00Z">
            <w:rPr/>
          </w:rPrChange>
        </w:rPr>
        <w:t xml:space="preserve">designing recyclable packaging; RECYCLE </w:t>
      </w:r>
      <w:r w:rsidRPr="00E23C9D">
        <w:rPr>
          <w:rFonts w:ascii="Arial" w:hAnsi="Arial" w:cs="Arial"/>
          <w:szCs w:val="22"/>
          <w:cs/>
          <w:rPrChange w:id="562" w:author="Onnicha Chutarat" w:date="2022-10-19T15:10:00Z">
            <w:rPr>
              <w:rFonts w:cs="Angsana New"/>
              <w:szCs w:val="22"/>
              <w:cs/>
            </w:rPr>
          </w:rPrChange>
        </w:rPr>
        <w:t xml:space="preserve">- </w:t>
      </w:r>
      <w:r w:rsidRPr="00E23C9D">
        <w:rPr>
          <w:rFonts w:ascii="Arial" w:hAnsi="Arial" w:cs="Arial"/>
          <w:rPrChange w:id="563" w:author="Onnicha Chutarat" w:date="2022-10-19T15:10:00Z">
            <w:rPr/>
          </w:rPrChange>
        </w:rPr>
        <w:t>creating packaging f</w:t>
      </w:r>
      <w:ins w:id="564" w:author="Onnicha Chutarat" w:date="2022-10-19T16:31:00Z">
        <w:r w:rsidR="00903BC8">
          <w:rPr>
            <w:rFonts w:ascii="Arial" w:hAnsi="Arial" w:cs="Arial"/>
          </w:rPr>
          <w:t xml:space="preserve">rom used </w:t>
        </w:r>
      </w:ins>
      <w:del w:id="565" w:author="Onnicha Chutarat" w:date="2022-10-19T16:31:00Z">
        <w:r w:rsidRPr="00E23C9D" w:rsidDel="00903BC8">
          <w:rPr>
            <w:rFonts w:ascii="Arial" w:hAnsi="Arial" w:cs="Arial"/>
            <w:rPrChange w:id="566" w:author="Onnicha Chutarat" w:date="2022-10-19T15:10:00Z">
              <w:rPr/>
            </w:rPrChange>
          </w:rPr>
          <w:delText xml:space="preserve">or </w:delText>
        </w:r>
      </w:del>
      <w:ins w:id="567" w:author="Onnicha Chutarat" w:date="2022-10-19T16:31:00Z">
        <w:r w:rsidR="00903BC8">
          <w:rPr>
            <w:rFonts w:ascii="Arial" w:hAnsi="Arial" w:cs="Arial"/>
          </w:rPr>
          <w:t>materials</w:t>
        </w:r>
      </w:ins>
      <w:del w:id="568" w:author="Onnicha Chutarat" w:date="2022-10-19T16:31:00Z">
        <w:r w:rsidRPr="00E23C9D" w:rsidDel="00903BC8">
          <w:rPr>
            <w:rFonts w:ascii="Arial" w:hAnsi="Arial" w:cs="Arial"/>
            <w:rPrChange w:id="569" w:author="Onnicha Chutarat" w:date="2022-10-19T15:10:00Z">
              <w:rPr/>
            </w:rPrChange>
          </w:rPr>
          <w:delText>reuse</w:delText>
        </w:r>
      </w:del>
      <w:r w:rsidRPr="00E23C9D">
        <w:rPr>
          <w:rFonts w:ascii="Arial" w:hAnsi="Arial" w:cs="Arial"/>
          <w:rPrChange w:id="570" w:author="Onnicha Chutarat" w:date="2022-10-19T15:10:00Z">
            <w:rPr/>
          </w:rPrChange>
        </w:rPr>
        <w:t xml:space="preserve">; and RENEWABLE </w:t>
      </w:r>
      <w:r w:rsidRPr="00E23C9D">
        <w:rPr>
          <w:rFonts w:ascii="Arial" w:hAnsi="Arial" w:cs="Arial"/>
          <w:szCs w:val="22"/>
          <w:cs/>
          <w:rPrChange w:id="571" w:author="Onnicha Chutarat" w:date="2022-10-19T15:10:00Z">
            <w:rPr>
              <w:rFonts w:cs="Angsana New"/>
              <w:szCs w:val="22"/>
              <w:cs/>
            </w:rPr>
          </w:rPrChange>
        </w:rPr>
        <w:t xml:space="preserve">- </w:t>
      </w:r>
      <w:r w:rsidRPr="00E23C9D">
        <w:rPr>
          <w:rFonts w:ascii="Arial" w:hAnsi="Arial" w:cs="Arial"/>
          <w:rPrChange w:id="572" w:author="Onnicha Chutarat" w:date="2022-10-19T15:10:00Z">
            <w:rPr/>
          </w:rPrChange>
        </w:rPr>
        <w:t>developing packaging that is biodegradable to promote reuse of resources as part of circular economy</w:t>
      </w:r>
      <w:r w:rsidRPr="00E23C9D">
        <w:rPr>
          <w:rFonts w:ascii="Arial" w:hAnsi="Arial" w:cs="Arial"/>
          <w:szCs w:val="22"/>
          <w:cs/>
          <w:rPrChange w:id="573" w:author="Onnicha Chutarat" w:date="2022-10-19T15:10:00Z">
            <w:rPr>
              <w:rFonts w:cs="Angsana New"/>
              <w:szCs w:val="22"/>
              <w:cs/>
            </w:rPr>
          </w:rPrChange>
        </w:rPr>
        <w:t>.</w:t>
      </w:r>
    </w:p>
    <w:p w14:paraId="3A4AF46A" w14:textId="77777777" w:rsidR="00962C7C" w:rsidRPr="00E23C9D" w:rsidRDefault="00962C7C" w:rsidP="00962C7C">
      <w:pPr>
        <w:numPr>
          <w:ilvl w:val="0"/>
          <w:numId w:val="11"/>
        </w:numPr>
        <w:jc w:val="thaiDistribute"/>
        <w:rPr>
          <w:rFonts w:ascii="Arial" w:hAnsi="Arial" w:cs="Arial"/>
          <w:rPrChange w:id="574" w:author="Onnicha Chutarat" w:date="2022-10-19T15:10:00Z">
            <w:rPr/>
          </w:rPrChange>
        </w:rPr>
      </w:pPr>
      <w:r w:rsidRPr="00E23C9D">
        <w:rPr>
          <w:rFonts w:ascii="Arial" w:hAnsi="Arial" w:cs="Arial"/>
          <w:b/>
          <w:rPrChange w:id="575" w:author="Onnicha Chutarat" w:date="2022-10-19T15:10:00Z">
            <w:rPr>
              <w:b/>
            </w:rPr>
          </w:rPrChange>
        </w:rPr>
        <w:t>Growing Auto Industry Trend</w:t>
      </w:r>
      <w:r w:rsidRPr="00E23C9D">
        <w:rPr>
          <w:rFonts w:ascii="Arial" w:hAnsi="Arial" w:cs="Arial"/>
          <w:b/>
          <w:bCs/>
          <w:szCs w:val="22"/>
          <w:cs/>
          <w:rPrChange w:id="576" w:author="Onnicha Chutarat" w:date="2022-10-19T15:10:00Z">
            <w:rPr>
              <w:rFonts w:cs="Angsana New"/>
              <w:b/>
              <w:bCs/>
              <w:szCs w:val="22"/>
              <w:cs/>
            </w:rPr>
          </w:rPrChange>
        </w:rPr>
        <w:t>:</w:t>
      </w:r>
      <w:r w:rsidRPr="00E23C9D">
        <w:rPr>
          <w:rFonts w:ascii="Arial" w:hAnsi="Arial" w:cs="Arial"/>
          <w:rPrChange w:id="577" w:author="Onnicha Chutarat" w:date="2022-10-19T15:10:00Z">
            <w:rPr/>
          </w:rPrChange>
        </w:rPr>
        <w:t xml:space="preserve"> SCGC introduced innovative plastics and composites for manufacturing lightweight automotive parts and components for the next</w:t>
      </w:r>
      <w:r w:rsidRPr="00E23C9D">
        <w:rPr>
          <w:rFonts w:ascii="Arial" w:hAnsi="Arial" w:cs="Arial"/>
          <w:szCs w:val="22"/>
          <w:cs/>
          <w:rPrChange w:id="578" w:author="Onnicha Chutarat" w:date="2022-10-19T15:10:00Z">
            <w:rPr>
              <w:rFonts w:cs="Angsana New"/>
              <w:szCs w:val="22"/>
              <w:cs/>
            </w:rPr>
          </w:rPrChange>
        </w:rPr>
        <w:t>-</w:t>
      </w:r>
      <w:r w:rsidRPr="00E23C9D">
        <w:rPr>
          <w:rFonts w:ascii="Arial" w:hAnsi="Arial" w:cs="Arial"/>
          <w:rPrChange w:id="579" w:author="Onnicha Chutarat" w:date="2022-10-19T15:10:00Z">
            <w:rPr/>
          </w:rPrChange>
        </w:rPr>
        <w:t>generation vehicles</w:t>
      </w:r>
      <w:r w:rsidRPr="00E23C9D">
        <w:rPr>
          <w:rFonts w:ascii="Arial" w:hAnsi="Arial" w:cs="Arial"/>
          <w:szCs w:val="22"/>
          <w:cs/>
          <w:rPrChange w:id="580" w:author="Onnicha Chutarat" w:date="2022-10-19T15:10:00Z">
            <w:rPr>
              <w:rFonts w:cs="Angsana New"/>
              <w:szCs w:val="22"/>
              <w:cs/>
            </w:rPr>
          </w:rPrChange>
        </w:rPr>
        <w:t xml:space="preserve">. </w:t>
      </w:r>
      <w:r w:rsidRPr="00E23C9D">
        <w:rPr>
          <w:rFonts w:ascii="Arial" w:hAnsi="Arial" w:cs="Arial"/>
          <w:rPrChange w:id="581" w:author="Onnicha Chutarat" w:date="2022-10-19T15:10:00Z">
            <w:rPr/>
          </w:rPrChange>
        </w:rPr>
        <w:t>It also includes automotive composite materials for future mobility to help save energy</w:t>
      </w:r>
      <w:r w:rsidRPr="00E23C9D">
        <w:rPr>
          <w:rFonts w:ascii="Arial" w:hAnsi="Arial" w:cs="Arial"/>
          <w:szCs w:val="22"/>
          <w:cs/>
          <w:rPrChange w:id="582" w:author="Onnicha Chutarat" w:date="2022-10-19T15:10:00Z">
            <w:rPr>
              <w:rFonts w:cs="Angsana New"/>
              <w:szCs w:val="22"/>
              <w:cs/>
            </w:rPr>
          </w:rPrChange>
        </w:rPr>
        <w:t xml:space="preserve">. </w:t>
      </w:r>
      <w:r w:rsidRPr="00E23C9D">
        <w:rPr>
          <w:rFonts w:ascii="Arial" w:hAnsi="Arial" w:cs="Arial"/>
          <w:rPrChange w:id="583" w:author="Onnicha Chutarat" w:date="2022-10-19T15:10:00Z">
            <w:rPr/>
          </w:rPrChange>
        </w:rPr>
        <w:t>Such technology and innovation greatly respond to the growing presence of next</w:t>
      </w:r>
      <w:r w:rsidRPr="00E23C9D">
        <w:rPr>
          <w:rFonts w:ascii="Arial" w:hAnsi="Arial" w:cs="Arial"/>
          <w:szCs w:val="22"/>
          <w:cs/>
          <w:rPrChange w:id="584" w:author="Onnicha Chutarat" w:date="2022-10-19T15:10:00Z">
            <w:rPr>
              <w:rFonts w:cs="Angsana New"/>
              <w:szCs w:val="22"/>
              <w:cs/>
            </w:rPr>
          </w:rPrChange>
        </w:rPr>
        <w:t>-</w:t>
      </w:r>
      <w:r w:rsidRPr="00E23C9D">
        <w:rPr>
          <w:rFonts w:ascii="Arial" w:hAnsi="Arial" w:cs="Arial"/>
          <w:rPrChange w:id="585" w:author="Onnicha Chutarat" w:date="2022-10-19T15:10:00Z">
            <w:rPr/>
          </w:rPrChange>
        </w:rPr>
        <w:t>generation cars</w:t>
      </w:r>
      <w:r w:rsidRPr="00E23C9D">
        <w:rPr>
          <w:rFonts w:ascii="Arial" w:hAnsi="Arial" w:cs="Arial"/>
          <w:szCs w:val="22"/>
          <w:cs/>
          <w:rPrChange w:id="586" w:author="Onnicha Chutarat" w:date="2022-10-19T15:10:00Z">
            <w:rPr>
              <w:rFonts w:cs="Angsana New"/>
              <w:szCs w:val="22"/>
              <w:cs/>
            </w:rPr>
          </w:rPrChange>
        </w:rPr>
        <w:t>.</w:t>
      </w:r>
    </w:p>
    <w:p w14:paraId="67DF0063" w14:textId="4C7671A6" w:rsidR="00962C7C" w:rsidRPr="00E23C9D" w:rsidRDefault="00962C7C" w:rsidP="00962C7C">
      <w:pPr>
        <w:numPr>
          <w:ilvl w:val="0"/>
          <w:numId w:val="11"/>
        </w:numPr>
        <w:jc w:val="thaiDistribute"/>
        <w:rPr>
          <w:rFonts w:ascii="Arial" w:hAnsi="Arial" w:cs="Arial"/>
          <w:rPrChange w:id="587" w:author="Onnicha Chutarat" w:date="2022-10-19T15:10:00Z">
            <w:rPr/>
          </w:rPrChange>
        </w:rPr>
      </w:pPr>
      <w:r w:rsidRPr="00E23C9D">
        <w:rPr>
          <w:rFonts w:ascii="Arial" w:hAnsi="Arial" w:cs="Arial"/>
          <w:b/>
          <w:rPrChange w:id="588" w:author="Onnicha Chutarat" w:date="2022-10-19T15:10:00Z">
            <w:rPr>
              <w:b/>
            </w:rPr>
          </w:rPrChange>
        </w:rPr>
        <w:t>Global Urbanization and Infrastructure Development Trends</w:t>
      </w:r>
      <w:r w:rsidRPr="00E23C9D">
        <w:rPr>
          <w:rFonts w:ascii="Arial" w:hAnsi="Arial" w:cs="Arial"/>
          <w:b/>
          <w:bCs/>
          <w:szCs w:val="22"/>
          <w:cs/>
          <w:rPrChange w:id="589" w:author="Onnicha Chutarat" w:date="2022-10-19T15:10:00Z">
            <w:rPr>
              <w:rFonts w:cs="Angsana New"/>
              <w:b/>
              <w:bCs/>
              <w:szCs w:val="22"/>
              <w:cs/>
            </w:rPr>
          </w:rPrChange>
        </w:rPr>
        <w:t>:</w:t>
      </w:r>
      <w:r w:rsidRPr="00E23C9D">
        <w:rPr>
          <w:rFonts w:ascii="Arial" w:hAnsi="Arial" w:cs="Arial"/>
          <w:rPrChange w:id="590" w:author="Onnicha Chutarat" w:date="2022-10-19T15:10:00Z">
            <w:rPr/>
          </w:rPrChange>
        </w:rPr>
        <w:t xml:space="preserve"> SCGC has come up with innovative, high</w:t>
      </w:r>
      <w:r w:rsidRPr="00E23C9D">
        <w:rPr>
          <w:rFonts w:ascii="Arial" w:hAnsi="Arial" w:cs="Arial"/>
          <w:szCs w:val="22"/>
          <w:cs/>
          <w:rPrChange w:id="591" w:author="Onnicha Chutarat" w:date="2022-10-19T15:10:00Z">
            <w:rPr>
              <w:rFonts w:cs="Angsana New"/>
              <w:szCs w:val="22"/>
              <w:cs/>
            </w:rPr>
          </w:rPrChange>
        </w:rPr>
        <w:t>-</w:t>
      </w:r>
      <w:r w:rsidRPr="00E23C9D">
        <w:rPr>
          <w:rFonts w:ascii="Arial" w:hAnsi="Arial" w:cs="Arial"/>
          <w:rPrChange w:id="592" w:author="Onnicha Chutarat" w:date="2022-10-19T15:10:00Z">
            <w:rPr/>
          </w:rPrChange>
        </w:rPr>
        <w:t>quality products that accommodate the rising urban development and increasing demand from city residents</w:t>
      </w:r>
      <w:r w:rsidRPr="00E23C9D">
        <w:rPr>
          <w:rFonts w:ascii="Arial" w:hAnsi="Arial" w:cs="Arial"/>
          <w:szCs w:val="22"/>
          <w:cs/>
          <w:rPrChange w:id="593" w:author="Onnicha Chutarat" w:date="2022-10-19T15:10:00Z">
            <w:rPr>
              <w:rFonts w:cs="Angsana New"/>
              <w:szCs w:val="22"/>
              <w:cs/>
            </w:rPr>
          </w:rPrChange>
        </w:rPr>
        <w:t xml:space="preserve">. </w:t>
      </w:r>
      <w:r w:rsidRPr="00E23C9D">
        <w:rPr>
          <w:rFonts w:ascii="Arial" w:hAnsi="Arial" w:cs="Arial"/>
          <w:rPrChange w:id="594" w:author="Onnicha Chutarat" w:date="2022-10-19T15:10:00Z">
            <w:rPr/>
          </w:rPrChange>
        </w:rPr>
        <w:t>SCGC products and services perfectly respond to the evolving urban lifestyle as advanced plastic products have been largely used in infrastructure development projects such as high</w:t>
      </w:r>
      <w:r w:rsidRPr="00E23C9D">
        <w:rPr>
          <w:rFonts w:ascii="Arial" w:hAnsi="Arial" w:cs="Arial"/>
          <w:szCs w:val="22"/>
          <w:cs/>
          <w:rPrChange w:id="595" w:author="Onnicha Chutarat" w:date="2022-10-19T15:10:00Z">
            <w:rPr>
              <w:rFonts w:cs="Angsana New"/>
              <w:szCs w:val="22"/>
              <w:cs/>
            </w:rPr>
          </w:rPrChange>
        </w:rPr>
        <w:t>-</w:t>
      </w:r>
      <w:r w:rsidRPr="00E23C9D">
        <w:rPr>
          <w:rFonts w:ascii="Arial" w:hAnsi="Arial" w:cs="Arial"/>
          <w:rPrChange w:id="596" w:author="Onnicha Chutarat" w:date="2022-10-19T15:10:00Z">
            <w:rPr/>
          </w:rPrChange>
        </w:rPr>
        <w:t>quality water and gas pipelines, electric wires, and communi</w:t>
      </w:r>
      <w:ins w:id="597" w:author="Onnicha Chutarat" w:date="2022-10-19T16:33:00Z">
        <w:r w:rsidR="00903BC8">
          <w:rPr>
            <w:rFonts w:ascii="Arial" w:hAnsi="Arial" w:cs="Arial"/>
          </w:rPr>
          <w:t>cation</w:t>
        </w:r>
      </w:ins>
      <w:del w:id="598" w:author="Onnicha Chutarat" w:date="2022-10-19T16:33:00Z">
        <w:r w:rsidRPr="00E23C9D" w:rsidDel="00903BC8">
          <w:rPr>
            <w:rFonts w:ascii="Arial" w:hAnsi="Arial" w:cs="Arial"/>
            <w:rPrChange w:id="599" w:author="Onnicha Chutarat" w:date="2022-10-19T15:10:00Z">
              <w:rPr/>
            </w:rPrChange>
          </w:rPr>
          <w:delText>cable</w:delText>
        </w:r>
      </w:del>
      <w:r w:rsidRPr="00E23C9D">
        <w:rPr>
          <w:rFonts w:ascii="Arial" w:hAnsi="Arial" w:cs="Arial"/>
          <w:rPrChange w:id="600" w:author="Onnicha Chutarat" w:date="2022-10-19T15:10:00Z">
            <w:rPr/>
          </w:rPrChange>
        </w:rPr>
        <w:t xml:space="preserve"> cables</w:t>
      </w:r>
      <w:r w:rsidRPr="00E23C9D">
        <w:rPr>
          <w:rFonts w:ascii="Arial" w:hAnsi="Arial" w:cs="Arial"/>
          <w:szCs w:val="22"/>
          <w:cs/>
          <w:rPrChange w:id="601" w:author="Onnicha Chutarat" w:date="2022-10-19T15:10:00Z">
            <w:rPr>
              <w:rFonts w:cs="Angsana New"/>
              <w:szCs w:val="22"/>
              <w:cs/>
            </w:rPr>
          </w:rPrChange>
        </w:rPr>
        <w:t xml:space="preserve">. </w:t>
      </w:r>
      <w:r w:rsidRPr="00E23C9D">
        <w:rPr>
          <w:rFonts w:ascii="Arial" w:hAnsi="Arial" w:cs="Arial"/>
          <w:rPrChange w:id="602" w:author="Onnicha Chutarat" w:date="2022-10-19T15:10:00Z">
            <w:rPr/>
          </w:rPrChange>
        </w:rPr>
        <w:t>SCGC produced innovative PE resin for manufacturing high</w:t>
      </w:r>
      <w:r w:rsidRPr="00E23C9D">
        <w:rPr>
          <w:rFonts w:ascii="Arial" w:hAnsi="Arial" w:cs="Arial"/>
          <w:szCs w:val="22"/>
          <w:cs/>
          <w:rPrChange w:id="603" w:author="Onnicha Chutarat" w:date="2022-10-19T15:10:00Z">
            <w:rPr>
              <w:rFonts w:cs="Angsana New"/>
              <w:szCs w:val="22"/>
              <w:cs/>
            </w:rPr>
          </w:rPrChange>
        </w:rPr>
        <w:t>-</w:t>
      </w:r>
      <w:r w:rsidRPr="00E23C9D">
        <w:rPr>
          <w:rFonts w:ascii="Arial" w:hAnsi="Arial" w:cs="Arial"/>
          <w:rPrChange w:id="604" w:author="Onnicha Chutarat" w:date="2022-10-19T15:10:00Z">
            <w:rPr/>
          </w:rPrChange>
        </w:rPr>
        <w:t>quality PE pipelines with strength, toughness, and durability</w:t>
      </w:r>
      <w:r w:rsidRPr="00E23C9D">
        <w:rPr>
          <w:rFonts w:ascii="Arial" w:hAnsi="Arial" w:cs="Arial"/>
          <w:szCs w:val="22"/>
          <w:cs/>
          <w:rPrChange w:id="605" w:author="Onnicha Chutarat" w:date="2022-10-19T15:10:00Z">
            <w:rPr>
              <w:rFonts w:cs="Angsana New"/>
              <w:szCs w:val="22"/>
              <w:cs/>
            </w:rPr>
          </w:rPrChange>
        </w:rPr>
        <w:t xml:space="preserve">. </w:t>
      </w:r>
      <w:r w:rsidRPr="00E23C9D">
        <w:rPr>
          <w:rFonts w:ascii="Arial" w:hAnsi="Arial" w:cs="Arial"/>
          <w:rPrChange w:id="606" w:author="Onnicha Chutarat" w:date="2022-10-19T15:10:00Z">
            <w:rPr/>
          </w:rPrChange>
        </w:rPr>
        <w:t>It can be installed without digging wide trenches</w:t>
      </w:r>
      <w:r w:rsidRPr="00E23C9D">
        <w:rPr>
          <w:rFonts w:ascii="Arial" w:hAnsi="Arial" w:cs="Arial"/>
          <w:szCs w:val="22"/>
          <w:cs/>
          <w:rPrChange w:id="607" w:author="Onnicha Chutarat" w:date="2022-10-19T15:10:00Z">
            <w:rPr>
              <w:rFonts w:cs="Angsana New"/>
              <w:szCs w:val="22"/>
              <w:cs/>
            </w:rPr>
          </w:rPrChange>
        </w:rPr>
        <w:t xml:space="preserve">. </w:t>
      </w:r>
      <w:r w:rsidRPr="00E23C9D">
        <w:rPr>
          <w:rFonts w:ascii="Arial" w:hAnsi="Arial" w:cs="Arial"/>
          <w:rPrChange w:id="608" w:author="Onnicha Chutarat" w:date="2022-10-19T15:10:00Z">
            <w:rPr/>
          </w:rPrChange>
        </w:rPr>
        <w:t>The company also has HDPE resin for producing cable</w:t>
      </w:r>
      <w:ins w:id="609" w:author="Onnicha Chutarat" w:date="2022-10-19T16:34:00Z">
        <w:r w:rsidR="00903BC8">
          <w:rPr>
            <w:rFonts w:ascii="Arial" w:hAnsi="Arial" w:cs="Arial"/>
          </w:rPr>
          <w:t xml:space="preserve"> jackets</w:t>
        </w:r>
      </w:ins>
      <w:r w:rsidRPr="00E23C9D">
        <w:rPr>
          <w:rFonts w:ascii="Arial" w:hAnsi="Arial" w:cs="Arial"/>
          <w:rPrChange w:id="610" w:author="Onnicha Chutarat" w:date="2022-10-19T15:10:00Z">
            <w:rPr/>
          </w:rPrChange>
        </w:rPr>
        <w:t xml:space="preserve"> </w:t>
      </w:r>
      <w:ins w:id="611" w:author="Onnicha Chutarat" w:date="2022-10-19T16:33:00Z">
        <w:r w:rsidR="00903BC8">
          <w:rPr>
            <w:rFonts w:ascii="Arial" w:hAnsi="Arial" w:cs="Arial"/>
          </w:rPr>
          <w:t xml:space="preserve">that </w:t>
        </w:r>
      </w:ins>
      <w:del w:id="612" w:author="Onnicha Chutarat" w:date="2022-10-19T16:33:00Z">
        <w:r w:rsidRPr="00E23C9D" w:rsidDel="00903BC8">
          <w:rPr>
            <w:rFonts w:ascii="Arial" w:hAnsi="Arial" w:cs="Arial"/>
            <w:rPrChange w:id="613" w:author="Onnicha Chutarat" w:date="2022-10-19T15:10:00Z">
              <w:rPr/>
            </w:rPrChange>
          </w:rPr>
          <w:delText>overheat</w:delText>
        </w:r>
        <w:r w:rsidRPr="00E23C9D" w:rsidDel="00903BC8">
          <w:rPr>
            <w:rFonts w:ascii="Arial" w:hAnsi="Arial" w:cs="Arial"/>
            <w:szCs w:val="22"/>
            <w:cs/>
            <w:rPrChange w:id="614" w:author="Onnicha Chutarat" w:date="2022-10-19T15:10:00Z">
              <w:rPr>
                <w:rFonts w:cs="Angsana New"/>
                <w:szCs w:val="22"/>
                <w:cs/>
              </w:rPr>
            </w:rPrChange>
          </w:rPr>
          <w:delText xml:space="preserve">. </w:delText>
        </w:r>
        <w:r w:rsidRPr="00E23C9D" w:rsidDel="00903BC8">
          <w:rPr>
            <w:rFonts w:ascii="Arial" w:hAnsi="Arial" w:cs="Arial"/>
            <w:rPrChange w:id="615" w:author="Onnicha Chutarat" w:date="2022-10-19T15:10:00Z">
              <w:rPr/>
            </w:rPrChange>
          </w:rPr>
          <w:delText xml:space="preserve">It </w:delText>
        </w:r>
      </w:del>
      <w:r w:rsidRPr="00E23C9D">
        <w:rPr>
          <w:rFonts w:ascii="Arial" w:hAnsi="Arial" w:cs="Arial"/>
          <w:rPrChange w:id="616" w:author="Onnicha Chutarat" w:date="2022-10-19T15:10:00Z">
            <w:rPr/>
          </w:rPrChange>
        </w:rPr>
        <w:t>has easy molding and processing, helping to enhance production efficiency</w:t>
      </w:r>
      <w:r w:rsidRPr="00E23C9D">
        <w:rPr>
          <w:rFonts w:ascii="Arial" w:hAnsi="Arial" w:cs="Arial"/>
          <w:szCs w:val="22"/>
          <w:cs/>
          <w:rPrChange w:id="617" w:author="Onnicha Chutarat" w:date="2022-10-19T15:10:00Z">
            <w:rPr>
              <w:rFonts w:cs="Angsana New"/>
              <w:szCs w:val="22"/>
              <w:cs/>
            </w:rPr>
          </w:rPrChange>
        </w:rPr>
        <w:t>.</w:t>
      </w:r>
    </w:p>
    <w:p w14:paraId="567EDAC2" w14:textId="4614F727" w:rsidR="00962C7C" w:rsidRPr="00E23C9D" w:rsidRDefault="00962C7C" w:rsidP="00903BC8">
      <w:pPr>
        <w:numPr>
          <w:ilvl w:val="0"/>
          <w:numId w:val="11"/>
        </w:numPr>
        <w:jc w:val="thaiDistribute"/>
        <w:rPr>
          <w:rFonts w:ascii="Arial" w:hAnsi="Arial" w:cs="Arial"/>
          <w:rPrChange w:id="618" w:author="Onnicha Chutarat" w:date="2022-10-19T15:10:00Z">
            <w:rPr/>
          </w:rPrChange>
        </w:rPr>
      </w:pPr>
      <w:r w:rsidRPr="00E23C9D">
        <w:rPr>
          <w:rFonts w:ascii="Arial" w:hAnsi="Arial" w:cs="Arial"/>
          <w:b/>
          <w:rPrChange w:id="619" w:author="Onnicha Chutarat" w:date="2022-10-19T15:10:00Z">
            <w:rPr>
              <w:b/>
            </w:rPr>
          </w:rPrChange>
        </w:rPr>
        <w:t>Healthcare and Aging Population Trends</w:t>
      </w:r>
      <w:r w:rsidRPr="00E23C9D">
        <w:rPr>
          <w:rFonts w:ascii="Arial" w:hAnsi="Arial" w:cs="Arial"/>
          <w:b/>
          <w:bCs/>
          <w:szCs w:val="22"/>
          <w:cs/>
          <w:rPrChange w:id="620" w:author="Onnicha Chutarat" w:date="2022-10-19T15:10:00Z">
            <w:rPr>
              <w:rFonts w:cs="Angsana New"/>
              <w:b/>
              <w:bCs/>
              <w:szCs w:val="22"/>
              <w:cs/>
            </w:rPr>
          </w:rPrChange>
        </w:rPr>
        <w:t xml:space="preserve">: </w:t>
      </w:r>
      <w:r w:rsidRPr="00E23C9D">
        <w:rPr>
          <w:rFonts w:ascii="Arial" w:hAnsi="Arial" w:cs="Arial"/>
          <w:rPrChange w:id="621" w:author="Onnicha Chutarat" w:date="2022-10-19T15:10:00Z">
            <w:rPr/>
          </w:rPrChange>
        </w:rPr>
        <w:t>SCGC has leveraged its materials science and engineering design expertise to innovate plastic innovations and medical</w:t>
      </w:r>
      <w:r w:rsidRPr="00E23C9D">
        <w:rPr>
          <w:rFonts w:ascii="Arial" w:hAnsi="Arial" w:cs="Arial"/>
          <w:szCs w:val="22"/>
          <w:cs/>
          <w:rPrChange w:id="622" w:author="Onnicha Chutarat" w:date="2022-10-19T15:10:00Z">
            <w:rPr>
              <w:rFonts w:cs="Angsana New"/>
              <w:szCs w:val="22"/>
              <w:cs/>
            </w:rPr>
          </w:rPrChange>
        </w:rPr>
        <w:t>-</w:t>
      </w:r>
      <w:r w:rsidRPr="00E23C9D">
        <w:rPr>
          <w:rFonts w:ascii="Arial" w:hAnsi="Arial" w:cs="Arial"/>
          <w:rPrChange w:id="623" w:author="Onnicha Chutarat" w:date="2022-10-19T15:10:00Z">
            <w:rPr/>
          </w:rPrChange>
        </w:rPr>
        <w:t>grade plastic materials such as SCGC</w:t>
      </w:r>
      <w:r w:rsidRPr="00E23C9D">
        <w:rPr>
          <w:rFonts w:ascii="Arial" w:hAnsi="Arial" w:cs="Arial"/>
          <w:szCs w:val="22"/>
          <w:cs/>
          <w:rPrChange w:id="624" w:author="Onnicha Chutarat" w:date="2022-10-19T15:10:00Z">
            <w:rPr>
              <w:rFonts w:cs="Angsana New"/>
              <w:szCs w:val="22"/>
              <w:cs/>
            </w:rPr>
          </w:rPrChange>
        </w:rPr>
        <w:t xml:space="preserve">™ </w:t>
      </w:r>
      <w:r w:rsidRPr="00E23C9D">
        <w:rPr>
          <w:rFonts w:ascii="Arial" w:hAnsi="Arial" w:cs="Arial"/>
          <w:rPrChange w:id="625" w:author="Onnicha Chutarat" w:date="2022-10-19T15:10:00Z">
            <w:rPr/>
          </w:rPrChange>
        </w:rPr>
        <w:t>PP RESIN and SCGC</w:t>
      </w:r>
      <w:r w:rsidRPr="00E23C9D">
        <w:rPr>
          <w:rFonts w:ascii="Arial" w:hAnsi="Arial" w:cs="Arial"/>
          <w:szCs w:val="22"/>
          <w:cs/>
          <w:rPrChange w:id="626" w:author="Onnicha Chutarat" w:date="2022-10-19T15:10:00Z">
            <w:rPr>
              <w:rFonts w:cs="Angsana New"/>
              <w:szCs w:val="22"/>
              <w:cs/>
            </w:rPr>
          </w:rPrChange>
        </w:rPr>
        <w:t xml:space="preserve">™ </w:t>
      </w:r>
      <w:r w:rsidRPr="00E23C9D">
        <w:rPr>
          <w:rFonts w:ascii="Arial" w:hAnsi="Arial" w:cs="Arial"/>
          <w:rPrChange w:id="627" w:author="Onnicha Chutarat" w:date="2022-10-19T15:10:00Z">
            <w:rPr/>
          </w:rPrChange>
        </w:rPr>
        <w:t>PVC RESIN for making medical devices and equipment</w:t>
      </w:r>
      <w:r w:rsidRPr="00E23C9D">
        <w:rPr>
          <w:rFonts w:ascii="Arial" w:hAnsi="Arial" w:cs="Arial"/>
          <w:szCs w:val="22"/>
          <w:cs/>
          <w:rPrChange w:id="628" w:author="Onnicha Chutarat" w:date="2022-10-19T15:10:00Z">
            <w:rPr>
              <w:rFonts w:cs="Angsana New"/>
              <w:szCs w:val="22"/>
              <w:cs/>
            </w:rPr>
          </w:rPrChange>
        </w:rPr>
        <w:t xml:space="preserve">. </w:t>
      </w:r>
      <w:r w:rsidRPr="00E23C9D">
        <w:rPr>
          <w:rFonts w:ascii="Arial" w:hAnsi="Arial" w:cs="Arial"/>
          <w:rPrChange w:id="629" w:author="Onnicha Chutarat" w:date="2022-10-19T15:10:00Z">
            <w:rPr/>
          </w:rPrChange>
        </w:rPr>
        <w:t xml:space="preserve">SCGC also developed medical solutions to facilitate the work of doctors, improve the quality of life of medical personnel and patients such as </w:t>
      </w:r>
      <w:ins w:id="630" w:author="Onnicha Chutarat" w:date="2022-10-19T16:36:00Z">
        <w:r w:rsidR="00903BC8" w:rsidRPr="00903BC8">
          <w:rPr>
            <w:rFonts w:ascii="Arial" w:hAnsi="Arial" w:cs="Arial"/>
          </w:rPr>
          <w:t>Smart Mobile Medication Cart, Smart Transfer Wheelchair</w:t>
        </w:r>
        <w:r w:rsidR="00903BC8" w:rsidRPr="00903BC8" w:rsidDel="00903BC8">
          <w:rPr>
            <w:rFonts w:ascii="Arial" w:hAnsi="Arial" w:cs="Arial"/>
            <w:rPrChange w:id="631" w:author="Onnicha Chutarat" w:date="2022-10-19T15:10:00Z">
              <w:rPr>
                <w:rFonts w:ascii="Arial" w:hAnsi="Arial" w:cs="Arial"/>
              </w:rPr>
            </w:rPrChange>
          </w:rPr>
          <w:t xml:space="preserve"> </w:t>
        </w:r>
      </w:ins>
      <w:del w:id="632" w:author="Onnicha Chutarat" w:date="2022-10-19T16:36:00Z">
        <w:r w:rsidRPr="00E23C9D" w:rsidDel="00903BC8">
          <w:rPr>
            <w:rFonts w:ascii="Arial" w:hAnsi="Arial" w:cs="Arial"/>
            <w:rPrChange w:id="633" w:author="Onnicha Chutarat" w:date="2022-10-19T15:10:00Z">
              <w:rPr/>
            </w:rPrChange>
          </w:rPr>
          <w:delText xml:space="preserve">syringes disposal bin, smart patient transfer wheelchairs </w:delText>
        </w:r>
      </w:del>
      <w:r w:rsidRPr="00E23C9D">
        <w:rPr>
          <w:rFonts w:ascii="Arial" w:hAnsi="Arial" w:cs="Arial"/>
          <w:rPrChange w:id="634" w:author="Onnicha Chutarat" w:date="2022-10-19T15:10:00Z">
            <w:rPr/>
          </w:rPrChange>
        </w:rPr>
        <w:t xml:space="preserve">and the </w:t>
      </w:r>
      <w:ins w:id="635" w:author="Onnicha Chutarat" w:date="2022-10-19T16:36:00Z">
        <w:r w:rsidR="00903BC8" w:rsidRPr="00903BC8">
          <w:rPr>
            <w:rFonts w:ascii="Arial" w:hAnsi="Arial" w:cs="Arial"/>
          </w:rPr>
          <w:t xml:space="preserve">VAROGARD Disposable Medical Face Mask. </w:t>
        </w:r>
      </w:ins>
      <w:del w:id="636" w:author="Onnicha Chutarat" w:date="2022-10-19T16:36:00Z">
        <w:r w:rsidRPr="00903BC8" w:rsidDel="00903BC8">
          <w:rPr>
            <w:rFonts w:ascii="Arial" w:hAnsi="Arial" w:cs="Arial"/>
            <w:highlight w:val="yellow"/>
            <w:rPrChange w:id="637" w:author="Onnicha Chutarat" w:date="2022-10-19T16:35:00Z">
              <w:rPr/>
            </w:rPrChange>
          </w:rPr>
          <w:delText>VAROGARD face mask brand</w:delText>
        </w:r>
        <w:r w:rsidRPr="00903BC8" w:rsidDel="00903BC8">
          <w:rPr>
            <w:rFonts w:ascii="Arial" w:hAnsi="Arial" w:cs="Arial"/>
            <w:szCs w:val="22"/>
            <w:highlight w:val="yellow"/>
            <w:cs/>
            <w:rPrChange w:id="638" w:author="Onnicha Chutarat" w:date="2022-10-19T16:35:00Z">
              <w:rPr>
                <w:rFonts w:cs="Angsana New"/>
                <w:szCs w:val="22"/>
                <w:cs/>
              </w:rPr>
            </w:rPrChange>
          </w:rPr>
          <w:delText>.</w:delText>
        </w:r>
      </w:del>
    </w:p>
    <w:p w14:paraId="489E2F63" w14:textId="77777777" w:rsidR="00962C7C" w:rsidRPr="00E23C9D" w:rsidRDefault="00962C7C" w:rsidP="00962C7C">
      <w:pPr>
        <w:numPr>
          <w:ilvl w:val="0"/>
          <w:numId w:val="11"/>
        </w:numPr>
        <w:jc w:val="thaiDistribute"/>
        <w:rPr>
          <w:rFonts w:ascii="Arial" w:hAnsi="Arial" w:cs="Arial"/>
          <w:rPrChange w:id="639" w:author="Onnicha Chutarat" w:date="2022-10-19T15:10:00Z">
            <w:rPr/>
          </w:rPrChange>
        </w:rPr>
      </w:pPr>
      <w:r w:rsidRPr="00E23C9D">
        <w:rPr>
          <w:rFonts w:ascii="Arial" w:hAnsi="Arial" w:cs="Arial"/>
          <w:b/>
          <w:rPrChange w:id="640" w:author="Onnicha Chutarat" w:date="2022-10-19T15:10:00Z">
            <w:rPr>
              <w:b/>
            </w:rPr>
          </w:rPrChange>
        </w:rPr>
        <w:t>Renewable Energy Growth Trend</w:t>
      </w:r>
      <w:r w:rsidRPr="00E23C9D">
        <w:rPr>
          <w:rFonts w:ascii="Arial" w:hAnsi="Arial" w:cs="Arial"/>
          <w:b/>
          <w:bCs/>
          <w:szCs w:val="22"/>
          <w:cs/>
          <w:rPrChange w:id="641" w:author="Onnicha Chutarat" w:date="2022-10-19T15:10:00Z">
            <w:rPr>
              <w:rFonts w:cs="Angsana New"/>
              <w:b/>
              <w:bCs/>
              <w:szCs w:val="22"/>
              <w:cs/>
            </w:rPr>
          </w:rPrChange>
        </w:rPr>
        <w:t>:</w:t>
      </w:r>
      <w:r w:rsidRPr="00E23C9D">
        <w:rPr>
          <w:rFonts w:ascii="Arial" w:hAnsi="Arial" w:cs="Arial"/>
          <w:rPrChange w:id="642" w:author="Onnicha Chutarat" w:date="2022-10-19T15:10:00Z">
            <w:rPr/>
          </w:rPrChange>
        </w:rPr>
        <w:t xml:space="preserve"> SCGC introduced the SCGC Floating Solar Solutions in response to the global energy trend that increasingly pivots to using clean and renewable energy, especially the use of solar power that can generate electricity throughout the year</w:t>
      </w:r>
      <w:r w:rsidRPr="00E23C9D">
        <w:rPr>
          <w:rFonts w:ascii="Arial" w:hAnsi="Arial" w:cs="Arial"/>
          <w:szCs w:val="22"/>
          <w:cs/>
          <w:rPrChange w:id="643" w:author="Onnicha Chutarat" w:date="2022-10-19T15:10:00Z">
            <w:rPr>
              <w:rFonts w:cs="Angsana New"/>
              <w:szCs w:val="22"/>
              <w:cs/>
            </w:rPr>
          </w:rPrChange>
        </w:rPr>
        <w:t xml:space="preserve">. </w:t>
      </w:r>
      <w:r w:rsidRPr="00E23C9D">
        <w:rPr>
          <w:rFonts w:ascii="Arial" w:hAnsi="Arial" w:cs="Arial"/>
          <w:rPrChange w:id="644" w:author="Onnicha Chutarat" w:date="2022-10-19T15:10:00Z">
            <w:rPr/>
          </w:rPrChange>
        </w:rPr>
        <w:t xml:space="preserve">SCGS also has </w:t>
      </w:r>
      <w:proofErr w:type="spellStart"/>
      <w:r w:rsidRPr="00E23C9D">
        <w:rPr>
          <w:rFonts w:ascii="Arial" w:hAnsi="Arial" w:cs="Arial"/>
          <w:highlight w:val="white"/>
          <w:rPrChange w:id="645" w:author="Onnicha Chutarat" w:date="2022-10-19T15:10:00Z">
            <w:rPr>
              <w:highlight w:val="white"/>
            </w:rPr>
          </w:rPrChange>
        </w:rPr>
        <w:t>emisspro</w:t>
      </w:r>
      <w:proofErr w:type="spellEnd"/>
      <w:r w:rsidRPr="00E23C9D">
        <w:rPr>
          <w:rFonts w:ascii="Arial" w:hAnsi="Arial" w:cs="Arial"/>
          <w:highlight w:val="white"/>
          <w:rPrChange w:id="646" w:author="Onnicha Chutarat" w:date="2022-10-19T15:10:00Z">
            <w:rPr>
              <w:highlight w:val="white"/>
            </w:rPr>
          </w:rPrChange>
        </w:rPr>
        <w:t>®, which is a high emissivity coating material to maximize furnaces thermal efficiency</w:t>
      </w:r>
      <w:r w:rsidRPr="00E23C9D">
        <w:rPr>
          <w:rFonts w:ascii="Arial" w:hAnsi="Arial" w:cs="Arial"/>
          <w:szCs w:val="22"/>
          <w:highlight w:val="white"/>
          <w:cs/>
          <w:rPrChange w:id="647" w:author="Onnicha Chutarat" w:date="2022-10-19T15:10:00Z">
            <w:rPr>
              <w:rFonts w:cs="Angsana New"/>
              <w:szCs w:val="22"/>
              <w:highlight w:val="white"/>
              <w:cs/>
            </w:rPr>
          </w:rPrChange>
        </w:rPr>
        <w:t>.</w:t>
      </w:r>
      <w:del w:id="648" w:author="Onnicha Chutarat" w:date="2022-10-19T16:36:00Z">
        <w:r w:rsidRPr="00E23C9D" w:rsidDel="00903BC8">
          <w:rPr>
            <w:rFonts w:ascii="Arial" w:hAnsi="Arial" w:cs="Arial"/>
            <w:szCs w:val="22"/>
            <w:highlight w:val="white"/>
            <w:cs/>
            <w:rPrChange w:id="649" w:author="Onnicha Chutarat" w:date="2022-10-19T15:10:00Z">
              <w:rPr>
                <w:rFonts w:cs="Angsana New"/>
                <w:szCs w:val="22"/>
                <w:highlight w:val="white"/>
                <w:cs/>
              </w:rPr>
            </w:rPrChange>
          </w:rPr>
          <w:delText xml:space="preserve"> </w:delText>
        </w:r>
      </w:del>
      <w:r w:rsidRPr="00E23C9D">
        <w:rPr>
          <w:rFonts w:ascii="Arial" w:hAnsi="Arial" w:cs="Arial"/>
          <w:highlight w:val="white"/>
          <w:rPrChange w:id="650" w:author="Onnicha Chutarat" w:date="2022-10-19T15:10:00Z">
            <w:rPr>
              <w:highlight w:val="white"/>
            </w:rPr>
          </w:rPrChange>
        </w:rPr>
        <w:t>The innovation helps with energy saving and reduces greenhouse gas emissions</w:t>
      </w:r>
      <w:r w:rsidRPr="00E23C9D">
        <w:rPr>
          <w:rFonts w:ascii="Arial" w:hAnsi="Arial" w:cs="Arial"/>
          <w:szCs w:val="22"/>
          <w:highlight w:val="white"/>
          <w:cs/>
          <w:rPrChange w:id="651" w:author="Onnicha Chutarat" w:date="2022-10-19T15:10:00Z">
            <w:rPr>
              <w:rFonts w:cs="Angsana New"/>
              <w:szCs w:val="22"/>
              <w:highlight w:val="white"/>
              <w:cs/>
            </w:rPr>
          </w:rPrChange>
        </w:rPr>
        <w:t>.</w:t>
      </w:r>
    </w:p>
    <w:p w14:paraId="285D3436" w14:textId="44FE5F17" w:rsidR="00D73559" w:rsidRPr="00E23C9D" w:rsidRDefault="00962C7C" w:rsidP="00617BFB">
      <w:pPr>
        <w:jc w:val="center"/>
        <w:rPr>
          <w:rFonts w:ascii="Arial" w:hAnsi="Arial" w:cs="Arial"/>
          <w:sz w:val="32"/>
          <w:szCs w:val="32"/>
          <w:cs/>
          <w:rPrChange w:id="652" w:author="Onnicha Chutarat" w:date="2022-10-19T15:10:00Z">
            <w:rPr>
              <w:rFonts w:asciiTheme="minorBidi" w:hAnsiTheme="minorBidi"/>
              <w:sz w:val="32"/>
              <w:szCs w:val="32"/>
              <w:cs/>
            </w:rPr>
          </w:rPrChange>
        </w:rPr>
      </w:pPr>
      <w:r w:rsidRPr="00E23C9D">
        <w:rPr>
          <w:rFonts w:ascii="Arial" w:hAnsi="Arial" w:cs="Arial"/>
          <w:rPrChange w:id="653" w:author="Onnicha Chutarat" w:date="2022-10-19T15:10:00Z">
            <w:rPr/>
          </w:rPrChange>
        </w:rPr>
        <w:t>###</w:t>
      </w:r>
    </w:p>
    <w:sectPr w:rsidR="00D73559" w:rsidRPr="00E23C9D" w:rsidSect="00044C35">
      <w:headerReference w:type="even" r:id="rId11"/>
      <w:headerReference w:type="default" r:id="rId12"/>
      <w:footerReference w:type="even" r:id="rId13"/>
      <w:footerReference w:type="default" r:id="rId14"/>
      <w:headerReference w:type="first" r:id="rId15"/>
      <w:footerReference w:type="first" r:id="rId16"/>
      <w:pgSz w:w="12240" w:h="15840"/>
      <w:pgMar w:top="1701" w:right="1170" w:bottom="851"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3255E" w14:textId="77777777" w:rsidR="00B41729" w:rsidRDefault="00B41729" w:rsidP="00E51445">
      <w:pPr>
        <w:spacing w:after="0" w:line="240" w:lineRule="auto"/>
      </w:pPr>
      <w:r>
        <w:separator/>
      </w:r>
    </w:p>
  </w:endnote>
  <w:endnote w:type="continuationSeparator" w:id="0">
    <w:p w14:paraId="4E6465BA" w14:textId="77777777" w:rsidR="00B41729" w:rsidRDefault="00B41729" w:rsidP="00E51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F531" w14:textId="77777777" w:rsidR="00F77957" w:rsidRDefault="00F77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04BD4" w14:textId="77777777" w:rsidR="00F77957" w:rsidRDefault="00F779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384A9" w14:textId="77777777" w:rsidR="00F77957" w:rsidRDefault="00F77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77CDE" w14:textId="77777777" w:rsidR="00B41729" w:rsidRDefault="00B41729" w:rsidP="00E51445">
      <w:pPr>
        <w:spacing w:after="0" w:line="240" w:lineRule="auto"/>
      </w:pPr>
      <w:r>
        <w:separator/>
      </w:r>
    </w:p>
  </w:footnote>
  <w:footnote w:type="continuationSeparator" w:id="0">
    <w:p w14:paraId="16A54533" w14:textId="77777777" w:rsidR="00B41729" w:rsidRDefault="00B41729" w:rsidP="00E51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81CD" w14:textId="77777777" w:rsidR="00F77957" w:rsidRDefault="00F779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C955" w14:textId="520AF387" w:rsidR="00E51445" w:rsidRDefault="00E51445" w:rsidP="00E51445">
    <w:pPr>
      <w:pStyle w:val="Header"/>
      <w:jc w:val="center"/>
    </w:pPr>
    <w:r>
      <w:rPr>
        <w:noProof/>
        <w:cs/>
      </w:rPr>
      <w:drawing>
        <wp:inline distT="0" distB="0" distL="0" distR="0" wp14:anchorId="3EDC7BAD" wp14:editId="41A4DC1B">
          <wp:extent cx="1630168" cy="54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8" cy="540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11BFD" w14:textId="77777777" w:rsidR="00F77957" w:rsidRDefault="00F77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E74B1"/>
    <w:multiLevelType w:val="hybridMultilevel"/>
    <w:tmpl w:val="563CCE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ED432E"/>
    <w:multiLevelType w:val="hybridMultilevel"/>
    <w:tmpl w:val="84B6A556"/>
    <w:lvl w:ilvl="0" w:tplc="1F788F2E">
      <w:start w:val="1"/>
      <w:numFmt w:val="decimal"/>
      <w:lvlText w:val="%1."/>
      <w:lvlJc w:val="left"/>
      <w:pPr>
        <w:ind w:left="1080" w:hanging="360"/>
      </w:pPr>
      <w:rPr>
        <w:rFonts w:hint="default"/>
      </w:rPr>
    </w:lvl>
    <w:lvl w:ilvl="1" w:tplc="7046AA8A">
      <w:numFmt w:val="bullet"/>
      <w:lvlText w:val="-"/>
      <w:lvlJc w:val="left"/>
      <w:pPr>
        <w:ind w:left="1800" w:hanging="360"/>
      </w:pPr>
      <w:rPr>
        <w:rFonts w:ascii="Browallia New" w:eastAsia="Calibri" w:hAnsi="Browallia New" w:cs="Browallia New" w:hint="default"/>
      </w:rPr>
    </w:lvl>
    <w:lvl w:ilvl="2" w:tplc="04090003">
      <w:start w:val="1"/>
      <w:numFmt w:val="bullet"/>
      <w:lvlText w:val="o"/>
      <w:lvlJc w:val="left"/>
      <w:pPr>
        <w:ind w:left="2700" w:hanging="36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ED65F36"/>
    <w:multiLevelType w:val="hybridMultilevel"/>
    <w:tmpl w:val="17545F10"/>
    <w:lvl w:ilvl="0" w:tplc="5EA42C52">
      <w:start w:val="1"/>
      <w:numFmt w:val="bullet"/>
      <w:lvlText w:val=""/>
      <w:lvlJc w:val="left"/>
      <w:pPr>
        <w:ind w:left="1287" w:hanging="360"/>
      </w:pPr>
      <w:rPr>
        <w:rFonts w:ascii="Wingdings" w:hAnsi="Wingdings" w:hint="default"/>
        <w:lang w:bidi="th-TH"/>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403C0B8D"/>
    <w:multiLevelType w:val="hybridMultilevel"/>
    <w:tmpl w:val="6322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8E09A5"/>
    <w:multiLevelType w:val="hybridMultilevel"/>
    <w:tmpl w:val="2DC08C08"/>
    <w:lvl w:ilvl="0" w:tplc="7046AA8A">
      <w:numFmt w:val="bullet"/>
      <w:lvlText w:val="-"/>
      <w:lvlJc w:val="left"/>
      <w:pPr>
        <w:ind w:left="1800" w:hanging="360"/>
      </w:pPr>
      <w:rPr>
        <w:rFonts w:ascii="Browallia New" w:eastAsia="Calibri" w:hAnsi="Browallia New" w:cs="Browalli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C437AF9"/>
    <w:multiLevelType w:val="hybridMultilevel"/>
    <w:tmpl w:val="99BC62FE"/>
    <w:lvl w:ilvl="0" w:tplc="79FC4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0163C8"/>
    <w:multiLevelType w:val="hybridMultilevel"/>
    <w:tmpl w:val="F342CE18"/>
    <w:lvl w:ilvl="0" w:tplc="FFFFFFFF">
      <w:start w:val="1"/>
      <w:numFmt w:val="decimal"/>
      <w:lvlText w:val="%1."/>
      <w:lvlJc w:val="left"/>
      <w:pPr>
        <w:ind w:left="1080" w:hanging="360"/>
      </w:pPr>
      <w:rPr>
        <w:rFonts w:hint="default"/>
      </w:rPr>
    </w:lvl>
    <w:lvl w:ilvl="1" w:tplc="FFFFFFFF">
      <w:numFmt w:val="bullet"/>
      <w:lvlText w:val="-"/>
      <w:lvlJc w:val="left"/>
      <w:pPr>
        <w:ind w:left="1800" w:hanging="360"/>
      </w:pPr>
      <w:rPr>
        <w:rFonts w:ascii="Browallia New" w:eastAsia="Calibri" w:hAnsi="Browallia New" w:cs="Browallia New" w:hint="default"/>
      </w:rPr>
    </w:lvl>
    <w:lvl w:ilvl="2" w:tplc="0409000B">
      <w:start w:val="1"/>
      <w:numFmt w:val="bullet"/>
      <w:lvlText w:val=""/>
      <w:lvlJc w:val="left"/>
      <w:pPr>
        <w:ind w:left="2700" w:hanging="360"/>
      </w:pPr>
      <w:rPr>
        <w:rFonts w:ascii="Wingdings" w:hAnsi="Wingdings" w:hint="default"/>
      </w:rPr>
    </w:lvl>
    <w:lvl w:ilvl="3" w:tplc="04090003">
      <w:start w:val="1"/>
      <w:numFmt w:val="bullet"/>
      <w:lvlText w:val="o"/>
      <w:lvlJc w:val="left"/>
      <w:pPr>
        <w:ind w:left="3240" w:hanging="360"/>
      </w:pPr>
      <w:rPr>
        <w:rFonts w:ascii="Courier New" w:hAnsi="Courier New" w:cs="Courier New"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BE07A71"/>
    <w:multiLevelType w:val="hybridMultilevel"/>
    <w:tmpl w:val="E012C8F2"/>
    <w:lvl w:ilvl="0" w:tplc="4EF6B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7B6819"/>
    <w:multiLevelType w:val="multilevel"/>
    <w:tmpl w:val="B8145C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7B0F425C"/>
    <w:multiLevelType w:val="hybridMultilevel"/>
    <w:tmpl w:val="F4EC8F58"/>
    <w:lvl w:ilvl="0" w:tplc="7046AA8A">
      <w:numFmt w:val="bullet"/>
      <w:lvlText w:val="-"/>
      <w:lvlJc w:val="left"/>
      <w:pPr>
        <w:ind w:left="2160" w:hanging="360"/>
      </w:pPr>
      <w:rPr>
        <w:rFonts w:ascii="Browallia New" w:eastAsia="Calibri" w:hAnsi="Browallia New" w:cs="Browallia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9"/>
  </w:num>
  <w:num w:numId="9">
    <w:abstractNumId w:val="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nnicha Chutarat">
    <w15:presenceInfo w15:providerId="AD" w15:userId="S-1-5-21-2316776558-1228442894-1454488091-13928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D7"/>
    <w:rsid w:val="00004E2C"/>
    <w:rsid w:val="00013C71"/>
    <w:rsid w:val="000151DF"/>
    <w:rsid w:val="00015E87"/>
    <w:rsid w:val="00026F6D"/>
    <w:rsid w:val="0003198C"/>
    <w:rsid w:val="0003399E"/>
    <w:rsid w:val="000341E1"/>
    <w:rsid w:val="00044C35"/>
    <w:rsid w:val="00045F43"/>
    <w:rsid w:val="00051641"/>
    <w:rsid w:val="00057A81"/>
    <w:rsid w:val="00086C81"/>
    <w:rsid w:val="000A4914"/>
    <w:rsid w:val="000A71D5"/>
    <w:rsid w:val="000B06E4"/>
    <w:rsid w:val="000C3249"/>
    <w:rsid w:val="000C4F14"/>
    <w:rsid w:val="000C5023"/>
    <w:rsid w:val="000D3ADC"/>
    <w:rsid w:val="000D6B81"/>
    <w:rsid w:val="000E1E53"/>
    <w:rsid w:val="00104118"/>
    <w:rsid w:val="00106181"/>
    <w:rsid w:val="00114236"/>
    <w:rsid w:val="00124E62"/>
    <w:rsid w:val="001321A5"/>
    <w:rsid w:val="00133308"/>
    <w:rsid w:val="00134C73"/>
    <w:rsid w:val="00141D7E"/>
    <w:rsid w:val="001439F3"/>
    <w:rsid w:val="001523C5"/>
    <w:rsid w:val="00155B27"/>
    <w:rsid w:val="00157A35"/>
    <w:rsid w:val="0016180B"/>
    <w:rsid w:val="001809A3"/>
    <w:rsid w:val="001849A0"/>
    <w:rsid w:val="001866A8"/>
    <w:rsid w:val="00190545"/>
    <w:rsid w:val="00192875"/>
    <w:rsid w:val="001A7E37"/>
    <w:rsid w:val="001C3AF8"/>
    <w:rsid w:val="001C4B14"/>
    <w:rsid w:val="001E00FC"/>
    <w:rsid w:val="001E0F0C"/>
    <w:rsid w:val="001E53B2"/>
    <w:rsid w:val="001F1DF4"/>
    <w:rsid w:val="0020342D"/>
    <w:rsid w:val="00205DEA"/>
    <w:rsid w:val="00211C52"/>
    <w:rsid w:val="00212536"/>
    <w:rsid w:val="00213A8F"/>
    <w:rsid w:val="002207FA"/>
    <w:rsid w:val="00226EF5"/>
    <w:rsid w:val="0023010A"/>
    <w:rsid w:val="002312CF"/>
    <w:rsid w:val="002327DD"/>
    <w:rsid w:val="00246445"/>
    <w:rsid w:val="0025462C"/>
    <w:rsid w:val="002548ED"/>
    <w:rsid w:val="00261012"/>
    <w:rsid w:val="002627BB"/>
    <w:rsid w:val="002771E3"/>
    <w:rsid w:val="002845DC"/>
    <w:rsid w:val="002C6A91"/>
    <w:rsid w:val="002D4831"/>
    <w:rsid w:val="002D5D2E"/>
    <w:rsid w:val="002E07B8"/>
    <w:rsid w:val="002E6284"/>
    <w:rsid w:val="002E62F0"/>
    <w:rsid w:val="002E787A"/>
    <w:rsid w:val="002F1204"/>
    <w:rsid w:val="002F4EC4"/>
    <w:rsid w:val="002F789C"/>
    <w:rsid w:val="00307D42"/>
    <w:rsid w:val="00307DB6"/>
    <w:rsid w:val="00315451"/>
    <w:rsid w:val="0032537D"/>
    <w:rsid w:val="003308CB"/>
    <w:rsid w:val="0033125E"/>
    <w:rsid w:val="0036079B"/>
    <w:rsid w:val="003641BC"/>
    <w:rsid w:val="00377275"/>
    <w:rsid w:val="003A0E97"/>
    <w:rsid w:val="003A4DF8"/>
    <w:rsid w:val="003B1854"/>
    <w:rsid w:val="003B2762"/>
    <w:rsid w:val="003B6A82"/>
    <w:rsid w:val="003C4F64"/>
    <w:rsid w:val="003D2632"/>
    <w:rsid w:val="003D310D"/>
    <w:rsid w:val="003D60E5"/>
    <w:rsid w:val="00410383"/>
    <w:rsid w:val="00416C7C"/>
    <w:rsid w:val="0041760E"/>
    <w:rsid w:val="00427C09"/>
    <w:rsid w:val="00431440"/>
    <w:rsid w:val="00431E83"/>
    <w:rsid w:val="00436902"/>
    <w:rsid w:val="004571F4"/>
    <w:rsid w:val="00483F5C"/>
    <w:rsid w:val="00494AA1"/>
    <w:rsid w:val="004B5100"/>
    <w:rsid w:val="004B6E16"/>
    <w:rsid w:val="004C0707"/>
    <w:rsid w:val="004C0B88"/>
    <w:rsid w:val="004D6691"/>
    <w:rsid w:val="004E1A18"/>
    <w:rsid w:val="004F36C8"/>
    <w:rsid w:val="00500F21"/>
    <w:rsid w:val="00512BEC"/>
    <w:rsid w:val="005300EF"/>
    <w:rsid w:val="00541032"/>
    <w:rsid w:val="00543F8D"/>
    <w:rsid w:val="0057681E"/>
    <w:rsid w:val="00583696"/>
    <w:rsid w:val="005B6851"/>
    <w:rsid w:val="005C7596"/>
    <w:rsid w:val="005E307C"/>
    <w:rsid w:val="005E78B7"/>
    <w:rsid w:val="005F6B80"/>
    <w:rsid w:val="00607E23"/>
    <w:rsid w:val="00617BFB"/>
    <w:rsid w:val="006234EA"/>
    <w:rsid w:val="00647491"/>
    <w:rsid w:val="00654630"/>
    <w:rsid w:val="00670A18"/>
    <w:rsid w:val="00671651"/>
    <w:rsid w:val="006716FA"/>
    <w:rsid w:val="0067504A"/>
    <w:rsid w:val="006774B0"/>
    <w:rsid w:val="00680FB9"/>
    <w:rsid w:val="006810D3"/>
    <w:rsid w:val="0069115C"/>
    <w:rsid w:val="006954AD"/>
    <w:rsid w:val="006A3D12"/>
    <w:rsid w:val="006A6DA8"/>
    <w:rsid w:val="006B67B4"/>
    <w:rsid w:val="006C1729"/>
    <w:rsid w:val="006C794C"/>
    <w:rsid w:val="006D1378"/>
    <w:rsid w:val="006D32E4"/>
    <w:rsid w:val="006D6F12"/>
    <w:rsid w:val="006D7503"/>
    <w:rsid w:val="006F1C30"/>
    <w:rsid w:val="00703EE1"/>
    <w:rsid w:val="00716A17"/>
    <w:rsid w:val="00733F3C"/>
    <w:rsid w:val="00734BFF"/>
    <w:rsid w:val="00746592"/>
    <w:rsid w:val="00751302"/>
    <w:rsid w:val="00754F35"/>
    <w:rsid w:val="00760C4C"/>
    <w:rsid w:val="00761FEB"/>
    <w:rsid w:val="00763B53"/>
    <w:rsid w:val="00777206"/>
    <w:rsid w:val="00784152"/>
    <w:rsid w:val="00791EDB"/>
    <w:rsid w:val="00792B38"/>
    <w:rsid w:val="007972C2"/>
    <w:rsid w:val="007B72C4"/>
    <w:rsid w:val="007C556B"/>
    <w:rsid w:val="007F01EC"/>
    <w:rsid w:val="007F354E"/>
    <w:rsid w:val="007F53BC"/>
    <w:rsid w:val="007F68F8"/>
    <w:rsid w:val="0080273E"/>
    <w:rsid w:val="0080426D"/>
    <w:rsid w:val="0081264F"/>
    <w:rsid w:val="0084571F"/>
    <w:rsid w:val="00846759"/>
    <w:rsid w:val="008479A5"/>
    <w:rsid w:val="00847C76"/>
    <w:rsid w:val="00873574"/>
    <w:rsid w:val="0088160E"/>
    <w:rsid w:val="008863C6"/>
    <w:rsid w:val="00890371"/>
    <w:rsid w:val="008B4902"/>
    <w:rsid w:val="008D234E"/>
    <w:rsid w:val="008E3674"/>
    <w:rsid w:val="008E4BFD"/>
    <w:rsid w:val="008F36D3"/>
    <w:rsid w:val="008F3D2F"/>
    <w:rsid w:val="009033DC"/>
    <w:rsid w:val="0090380D"/>
    <w:rsid w:val="00903BC8"/>
    <w:rsid w:val="00904CA9"/>
    <w:rsid w:val="00910181"/>
    <w:rsid w:val="00912295"/>
    <w:rsid w:val="00920D90"/>
    <w:rsid w:val="009214E9"/>
    <w:rsid w:val="00924A53"/>
    <w:rsid w:val="00925846"/>
    <w:rsid w:val="009335FF"/>
    <w:rsid w:val="00933647"/>
    <w:rsid w:val="00962C7C"/>
    <w:rsid w:val="00964E3B"/>
    <w:rsid w:val="0096764B"/>
    <w:rsid w:val="00972491"/>
    <w:rsid w:val="00982CA3"/>
    <w:rsid w:val="00992F18"/>
    <w:rsid w:val="009943C4"/>
    <w:rsid w:val="009A0ED0"/>
    <w:rsid w:val="009B49D7"/>
    <w:rsid w:val="009C37AF"/>
    <w:rsid w:val="009C6697"/>
    <w:rsid w:val="009C76C3"/>
    <w:rsid w:val="009C7B38"/>
    <w:rsid w:val="009D2400"/>
    <w:rsid w:val="009D51CB"/>
    <w:rsid w:val="009F4E73"/>
    <w:rsid w:val="00A02CC1"/>
    <w:rsid w:val="00A06A9A"/>
    <w:rsid w:val="00A113D4"/>
    <w:rsid w:val="00A15FB6"/>
    <w:rsid w:val="00A16EBC"/>
    <w:rsid w:val="00A17F93"/>
    <w:rsid w:val="00A2631A"/>
    <w:rsid w:val="00A332B4"/>
    <w:rsid w:val="00A41B85"/>
    <w:rsid w:val="00A57C70"/>
    <w:rsid w:val="00A94D58"/>
    <w:rsid w:val="00AA0290"/>
    <w:rsid w:val="00AA3558"/>
    <w:rsid w:val="00AB0D22"/>
    <w:rsid w:val="00AC3590"/>
    <w:rsid w:val="00AD5D0D"/>
    <w:rsid w:val="00AD74FB"/>
    <w:rsid w:val="00AF176C"/>
    <w:rsid w:val="00AF613E"/>
    <w:rsid w:val="00AF7B18"/>
    <w:rsid w:val="00B01163"/>
    <w:rsid w:val="00B1136B"/>
    <w:rsid w:val="00B16F74"/>
    <w:rsid w:val="00B173AC"/>
    <w:rsid w:val="00B26D8D"/>
    <w:rsid w:val="00B34B00"/>
    <w:rsid w:val="00B41729"/>
    <w:rsid w:val="00B7088A"/>
    <w:rsid w:val="00B71883"/>
    <w:rsid w:val="00B84DBF"/>
    <w:rsid w:val="00B97054"/>
    <w:rsid w:val="00BA0140"/>
    <w:rsid w:val="00BE7827"/>
    <w:rsid w:val="00BE7E23"/>
    <w:rsid w:val="00BF0AC6"/>
    <w:rsid w:val="00BF2BB1"/>
    <w:rsid w:val="00BF4227"/>
    <w:rsid w:val="00C04312"/>
    <w:rsid w:val="00C12329"/>
    <w:rsid w:val="00C17FF1"/>
    <w:rsid w:val="00C324C8"/>
    <w:rsid w:val="00C334E5"/>
    <w:rsid w:val="00C42595"/>
    <w:rsid w:val="00C469D0"/>
    <w:rsid w:val="00C63F12"/>
    <w:rsid w:val="00C7529E"/>
    <w:rsid w:val="00C934FF"/>
    <w:rsid w:val="00CA6D62"/>
    <w:rsid w:val="00CB26E0"/>
    <w:rsid w:val="00CB593F"/>
    <w:rsid w:val="00CC1144"/>
    <w:rsid w:val="00CC22AB"/>
    <w:rsid w:val="00CE50C6"/>
    <w:rsid w:val="00D00D41"/>
    <w:rsid w:val="00D062BD"/>
    <w:rsid w:val="00D10D97"/>
    <w:rsid w:val="00D13D9D"/>
    <w:rsid w:val="00D24C2B"/>
    <w:rsid w:val="00D24D93"/>
    <w:rsid w:val="00D27A05"/>
    <w:rsid w:val="00D40723"/>
    <w:rsid w:val="00D534BF"/>
    <w:rsid w:val="00D55515"/>
    <w:rsid w:val="00D6706C"/>
    <w:rsid w:val="00D67375"/>
    <w:rsid w:val="00D715C8"/>
    <w:rsid w:val="00D73559"/>
    <w:rsid w:val="00D90676"/>
    <w:rsid w:val="00DB0D63"/>
    <w:rsid w:val="00DB3060"/>
    <w:rsid w:val="00DB7DD1"/>
    <w:rsid w:val="00DC377F"/>
    <w:rsid w:val="00DD1251"/>
    <w:rsid w:val="00DE26EB"/>
    <w:rsid w:val="00DF1F8E"/>
    <w:rsid w:val="00DF5383"/>
    <w:rsid w:val="00DF603E"/>
    <w:rsid w:val="00E06166"/>
    <w:rsid w:val="00E136C9"/>
    <w:rsid w:val="00E141A5"/>
    <w:rsid w:val="00E23C9D"/>
    <w:rsid w:val="00E30F16"/>
    <w:rsid w:val="00E51445"/>
    <w:rsid w:val="00E650AC"/>
    <w:rsid w:val="00E71F98"/>
    <w:rsid w:val="00E7392C"/>
    <w:rsid w:val="00E875A9"/>
    <w:rsid w:val="00E916CF"/>
    <w:rsid w:val="00EA1426"/>
    <w:rsid w:val="00EA485C"/>
    <w:rsid w:val="00EA7036"/>
    <w:rsid w:val="00EC56EB"/>
    <w:rsid w:val="00EC64BC"/>
    <w:rsid w:val="00ED358A"/>
    <w:rsid w:val="00F06FE8"/>
    <w:rsid w:val="00F213A9"/>
    <w:rsid w:val="00F256EC"/>
    <w:rsid w:val="00F316C0"/>
    <w:rsid w:val="00F4183F"/>
    <w:rsid w:val="00F77957"/>
    <w:rsid w:val="00F90974"/>
    <w:rsid w:val="00F9191D"/>
    <w:rsid w:val="00F97C29"/>
    <w:rsid w:val="00FB5D6C"/>
    <w:rsid w:val="00FC056F"/>
    <w:rsid w:val="00FE0D88"/>
    <w:rsid w:val="00FE5F6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C44D8"/>
  <w15:chartTrackingRefBased/>
  <w15:docId w15:val="{A8A71040-3126-4249-88ED-E4365EB2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9D7"/>
    <w:pPr>
      <w:ind w:left="720"/>
      <w:contextualSpacing/>
    </w:pPr>
  </w:style>
  <w:style w:type="character" w:styleId="Hyperlink">
    <w:name w:val="Hyperlink"/>
    <w:basedOn w:val="DefaultParagraphFont"/>
    <w:uiPriority w:val="99"/>
    <w:unhideWhenUsed/>
    <w:rsid w:val="00982CA3"/>
    <w:rPr>
      <w:color w:val="0563C1" w:themeColor="hyperlink"/>
      <w:u w:val="single"/>
    </w:rPr>
  </w:style>
  <w:style w:type="paragraph" w:styleId="Header">
    <w:name w:val="header"/>
    <w:basedOn w:val="Normal"/>
    <w:link w:val="HeaderChar"/>
    <w:uiPriority w:val="99"/>
    <w:unhideWhenUsed/>
    <w:rsid w:val="00E51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445"/>
  </w:style>
  <w:style w:type="paragraph" w:styleId="Footer">
    <w:name w:val="footer"/>
    <w:basedOn w:val="Normal"/>
    <w:link w:val="FooterChar"/>
    <w:uiPriority w:val="99"/>
    <w:unhideWhenUsed/>
    <w:rsid w:val="00E51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445"/>
  </w:style>
  <w:style w:type="character" w:styleId="FollowedHyperlink">
    <w:name w:val="FollowedHyperlink"/>
    <w:basedOn w:val="DefaultParagraphFont"/>
    <w:uiPriority w:val="99"/>
    <w:semiHidden/>
    <w:unhideWhenUsed/>
    <w:rsid w:val="00C04312"/>
    <w:rPr>
      <w:color w:val="954F72" w:themeColor="followedHyperlink"/>
      <w:u w:val="single"/>
    </w:rPr>
  </w:style>
  <w:style w:type="paragraph" w:styleId="NoSpacing">
    <w:name w:val="No Spacing"/>
    <w:uiPriority w:val="1"/>
    <w:qFormat/>
    <w:rsid w:val="006D1378"/>
    <w:pPr>
      <w:spacing w:after="0" w:line="240" w:lineRule="auto"/>
    </w:pPr>
  </w:style>
  <w:style w:type="paragraph" w:styleId="Revision">
    <w:name w:val="Revision"/>
    <w:hidden/>
    <w:uiPriority w:val="99"/>
    <w:semiHidden/>
    <w:rsid w:val="00B97054"/>
    <w:pPr>
      <w:spacing w:after="0" w:line="240" w:lineRule="auto"/>
    </w:pPr>
  </w:style>
  <w:style w:type="character" w:customStyle="1" w:styleId="UnresolvedMention1">
    <w:name w:val="Unresolved Mention1"/>
    <w:basedOn w:val="DefaultParagraphFont"/>
    <w:uiPriority w:val="99"/>
    <w:semiHidden/>
    <w:unhideWhenUsed/>
    <w:rsid w:val="009335FF"/>
    <w:rPr>
      <w:color w:val="605E5C"/>
      <w:shd w:val="clear" w:color="auto" w:fill="E1DFDD"/>
    </w:rPr>
  </w:style>
  <w:style w:type="paragraph" w:styleId="BalloonText">
    <w:name w:val="Balloon Text"/>
    <w:basedOn w:val="Normal"/>
    <w:link w:val="BalloonTextChar"/>
    <w:uiPriority w:val="99"/>
    <w:semiHidden/>
    <w:unhideWhenUsed/>
    <w:rsid w:val="0020342D"/>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0342D"/>
    <w:rPr>
      <w:rFonts w:ascii="Segoe UI" w:hAnsi="Segoe UI" w:cs="Angsana New"/>
      <w:sz w:val="18"/>
      <w:szCs w:val="22"/>
    </w:rPr>
  </w:style>
  <w:style w:type="character" w:customStyle="1" w:styleId="UnresolvedMention2">
    <w:name w:val="Unresolved Mention2"/>
    <w:basedOn w:val="DefaultParagraphFont"/>
    <w:uiPriority w:val="99"/>
    <w:semiHidden/>
    <w:unhideWhenUsed/>
    <w:rsid w:val="003308CB"/>
    <w:rPr>
      <w:color w:val="605E5C"/>
      <w:shd w:val="clear" w:color="auto" w:fill="E1DFDD"/>
    </w:rPr>
  </w:style>
  <w:style w:type="character" w:styleId="CommentReference">
    <w:name w:val="annotation reference"/>
    <w:basedOn w:val="DefaultParagraphFont"/>
    <w:uiPriority w:val="99"/>
    <w:semiHidden/>
    <w:unhideWhenUsed/>
    <w:rsid w:val="000B06E4"/>
    <w:rPr>
      <w:sz w:val="16"/>
      <w:szCs w:val="16"/>
    </w:rPr>
  </w:style>
  <w:style w:type="paragraph" w:styleId="CommentText">
    <w:name w:val="annotation text"/>
    <w:basedOn w:val="Normal"/>
    <w:link w:val="CommentTextChar"/>
    <w:uiPriority w:val="99"/>
    <w:semiHidden/>
    <w:unhideWhenUsed/>
    <w:rsid w:val="000B06E4"/>
    <w:pPr>
      <w:spacing w:line="240" w:lineRule="auto"/>
    </w:pPr>
    <w:rPr>
      <w:sz w:val="20"/>
      <w:szCs w:val="25"/>
    </w:rPr>
  </w:style>
  <w:style w:type="character" w:customStyle="1" w:styleId="CommentTextChar">
    <w:name w:val="Comment Text Char"/>
    <w:basedOn w:val="DefaultParagraphFont"/>
    <w:link w:val="CommentText"/>
    <w:uiPriority w:val="99"/>
    <w:semiHidden/>
    <w:rsid w:val="000B06E4"/>
    <w:rPr>
      <w:sz w:val="20"/>
      <w:szCs w:val="25"/>
    </w:rPr>
  </w:style>
  <w:style w:type="paragraph" w:styleId="CommentSubject">
    <w:name w:val="annotation subject"/>
    <w:basedOn w:val="CommentText"/>
    <w:next w:val="CommentText"/>
    <w:link w:val="CommentSubjectChar"/>
    <w:uiPriority w:val="99"/>
    <w:semiHidden/>
    <w:unhideWhenUsed/>
    <w:rsid w:val="000B06E4"/>
    <w:rPr>
      <w:b/>
      <w:bCs/>
    </w:rPr>
  </w:style>
  <w:style w:type="character" w:customStyle="1" w:styleId="CommentSubjectChar">
    <w:name w:val="Comment Subject Char"/>
    <w:basedOn w:val="CommentTextChar"/>
    <w:link w:val="CommentSubject"/>
    <w:uiPriority w:val="99"/>
    <w:semiHidden/>
    <w:rsid w:val="000B06E4"/>
    <w:rPr>
      <w:b/>
      <w:bCs/>
      <w:sz w:val="20"/>
      <w:szCs w:val="25"/>
    </w:rPr>
  </w:style>
  <w:style w:type="character" w:customStyle="1" w:styleId="UnresolvedMention3">
    <w:name w:val="Unresolved Mention3"/>
    <w:basedOn w:val="DefaultParagraphFont"/>
    <w:uiPriority w:val="99"/>
    <w:semiHidden/>
    <w:unhideWhenUsed/>
    <w:rsid w:val="00D1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5833">
      <w:bodyDiv w:val="1"/>
      <w:marLeft w:val="0"/>
      <w:marRight w:val="0"/>
      <w:marTop w:val="0"/>
      <w:marBottom w:val="0"/>
      <w:divBdr>
        <w:top w:val="none" w:sz="0" w:space="0" w:color="auto"/>
        <w:left w:val="none" w:sz="0" w:space="0" w:color="auto"/>
        <w:bottom w:val="none" w:sz="0" w:space="0" w:color="auto"/>
        <w:right w:val="none" w:sz="0" w:space="0" w:color="auto"/>
      </w:divBdr>
    </w:div>
    <w:div w:id="20131460">
      <w:bodyDiv w:val="1"/>
      <w:marLeft w:val="0"/>
      <w:marRight w:val="0"/>
      <w:marTop w:val="0"/>
      <w:marBottom w:val="0"/>
      <w:divBdr>
        <w:top w:val="none" w:sz="0" w:space="0" w:color="auto"/>
        <w:left w:val="none" w:sz="0" w:space="0" w:color="auto"/>
        <w:bottom w:val="none" w:sz="0" w:space="0" w:color="auto"/>
        <w:right w:val="none" w:sz="0" w:space="0" w:color="auto"/>
      </w:divBdr>
    </w:div>
    <w:div w:id="239872330">
      <w:bodyDiv w:val="1"/>
      <w:marLeft w:val="0"/>
      <w:marRight w:val="0"/>
      <w:marTop w:val="0"/>
      <w:marBottom w:val="0"/>
      <w:divBdr>
        <w:top w:val="none" w:sz="0" w:space="0" w:color="auto"/>
        <w:left w:val="none" w:sz="0" w:space="0" w:color="auto"/>
        <w:bottom w:val="none" w:sz="0" w:space="0" w:color="auto"/>
        <w:right w:val="none" w:sz="0" w:space="0" w:color="auto"/>
      </w:divBdr>
    </w:div>
    <w:div w:id="259996913">
      <w:bodyDiv w:val="1"/>
      <w:marLeft w:val="0"/>
      <w:marRight w:val="0"/>
      <w:marTop w:val="0"/>
      <w:marBottom w:val="0"/>
      <w:divBdr>
        <w:top w:val="none" w:sz="0" w:space="0" w:color="auto"/>
        <w:left w:val="none" w:sz="0" w:space="0" w:color="auto"/>
        <w:bottom w:val="none" w:sz="0" w:space="0" w:color="auto"/>
        <w:right w:val="none" w:sz="0" w:space="0" w:color="auto"/>
      </w:divBdr>
    </w:div>
    <w:div w:id="363210182">
      <w:bodyDiv w:val="1"/>
      <w:marLeft w:val="0"/>
      <w:marRight w:val="0"/>
      <w:marTop w:val="0"/>
      <w:marBottom w:val="0"/>
      <w:divBdr>
        <w:top w:val="none" w:sz="0" w:space="0" w:color="auto"/>
        <w:left w:val="none" w:sz="0" w:space="0" w:color="auto"/>
        <w:bottom w:val="none" w:sz="0" w:space="0" w:color="auto"/>
        <w:right w:val="none" w:sz="0" w:space="0" w:color="auto"/>
      </w:divBdr>
    </w:div>
    <w:div w:id="869149147">
      <w:bodyDiv w:val="1"/>
      <w:marLeft w:val="0"/>
      <w:marRight w:val="0"/>
      <w:marTop w:val="0"/>
      <w:marBottom w:val="0"/>
      <w:divBdr>
        <w:top w:val="none" w:sz="0" w:space="0" w:color="auto"/>
        <w:left w:val="none" w:sz="0" w:space="0" w:color="auto"/>
        <w:bottom w:val="none" w:sz="0" w:space="0" w:color="auto"/>
        <w:right w:val="none" w:sz="0" w:space="0" w:color="auto"/>
      </w:divBdr>
    </w:div>
    <w:div w:id="1243875631">
      <w:bodyDiv w:val="1"/>
      <w:marLeft w:val="0"/>
      <w:marRight w:val="0"/>
      <w:marTop w:val="0"/>
      <w:marBottom w:val="0"/>
      <w:divBdr>
        <w:top w:val="none" w:sz="0" w:space="0" w:color="auto"/>
        <w:left w:val="none" w:sz="0" w:space="0" w:color="auto"/>
        <w:bottom w:val="none" w:sz="0" w:space="0" w:color="auto"/>
        <w:right w:val="none" w:sz="0" w:space="0" w:color="auto"/>
      </w:divBdr>
    </w:div>
    <w:div w:id="1356421902">
      <w:bodyDiv w:val="1"/>
      <w:marLeft w:val="0"/>
      <w:marRight w:val="0"/>
      <w:marTop w:val="0"/>
      <w:marBottom w:val="0"/>
      <w:divBdr>
        <w:top w:val="none" w:sz="0" w:space="0" w:color="auto"/>
        <w:left w:val="none" w:sz="0" w:space="0" w:color="auto"/>
        <w:bottom w:val="none" w:sz="0" w:space="0" w:color="auto"/>
        <w:right w:val="none" w:sz="0" w:space="0" w:color="auto"/>
      </w:divBdr>
    </w:div>
    <w:div w:id="1555317240">
      <w:bodyDiv w:val="1"/>
      <w:marLeft w:val="0"/>
      <w:marRight w:val="0"/>
      <w:marTop w:val="0"/>
      <w:marBottom w:val="0"/>
      <w:divBdr>
        <w:top w:val="none" w:sz="0" w:space="0" w:color="auto"/>
        <w:left w:val="none" w:sz="0" w:space="0" w:color="auto"/>
        <w:bottom w:val="none" w:sz="0" w:space="0" w:color="auto"/>
        <w:right w:val="none" w:sz="0" w:space="0" w:color="auto"/>
      </w:divBdr>
    </w:div>
    <w:div w:id="1595213330">
      <w:bodyDiv w:val="1"/>
      <w:marLeft w:val="0"/>
      <w:marRight w:val="0"/>
      <w:marTop w:val="0"/>
      <w:marBottom w:val="0"/>
      <w:divBdr>
        <w:top w:val="none" w:sz="0" w:space="0" w:color="auto"/>
        <w:left w:val="none" w:sz="0" w:space="0" w:color="auto"/>
        <w:bottom w:val="none" w:sz="0" w:space="0" w:color="auto"/>
        <w:right w:val="none" w:sz="0" w:space="0" w:color="auto"/>
      </w:divBdr>
    </w:div>
    <w:div w:id="1665936559">
      <w:bodyDiv w:val="1"/>
      <w:marLeft w:val="0"/>
      <w:marRight w:val="0"/>
      <w:marTop w:val="0"/>
      <w:marBottom w:val="0"/>
      <w:divBdr>
        <w:top w:val="none" w:sz="0" w:space="0" w:color="auto"/>
        <w:left w:val="none" w:sz="0" w:space="0" w:color="auto"/>
        <w:bottom w:val="none" w:sz="0" w:space="0" w:color="auto"/>
        <w:right w:val="none" w:sz="0" w:space="0" w:color="auto"/>
      </w:divBdr>
    </w:div>
    <w:div w:id="186705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E8DE99F420AD43807DA1E41422CDDF" ma:contentTypeVersion="11" ma:contentTypeDescription="Create a new document." ma:contentTypeScope="" ma:versionID="6477efb6ee953f7a2e9b52b52832e2ca">
  <xsd:schema xmlns:xsd="http://www.w3.org/2001/XMLSchema" xmlns:xs="http://www.w3.org/2001/XMLSchema" xmlns:p="http://schemas.microsoft.com/office/2006/metadata/properties" xmlns:ns3="a2d06059-2327-4f5b-9c58-6851697568c8" xmlns:ns4="20307e6a-91e4-4bbe-89ac-56464e255a7d" targetNamespace="http://schemas.microsoft.com/office/2006/metadata/properties" ma:root="true" ma:fieldsID="91bb2142b939e16010de2319a012b581" ns3:_="" ns4:_="">
    <xsd:import namespace="a2d06059-2327-4f5b-9c58-6851697568c8"/>
    <xsd:import namespace="20307e6a-91e4-4bbe-89ac-56464e255a7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06059-2327-4f5b-9c58-6851697568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07e6a-91e4-4bbe-89ac-56464e255a7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6D305-7ADB-4052-AEE5-1CF9C44904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FE5BE4-7A23-4402-8C3B-7F00AEFC5D06}">
  <ds:schemaRefs>
    <ds:schemaRef ds:uri="http://schemas.microsoft.com/sharepoint/v3/contenttype/forms"/>
  </ds:schemaRefs>
</ds:datastoreItem>
</file>

<file path=customXml/itemProps3.xml><?xml version="1.0" encoding="utf-8"?>
<ds:datastoreItem xmlns:ds="http://schemas.openxmlformats.org/officeDocument/2006/customXml" ds:itemID="{3CDC7DA4-C543-4A84-8C84-81EDB0E19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06059-2327-4f5b-9c58-6851697568c8"/>
    <ds:schemaRef ds:uri="20307e6a-91e4-4bbe-89ac-56464e255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828C64-2529-49D7-82EB-04FA4B3B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1561</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888IDEAS</dc:creator>
  <cp:keywords/>
  <dc:description/>
  <cp:lastModifiedBy>Onnicha Chutarat</cp:lastModifiedBy>
  <cp:revision>4</cp:revision>
  <cp:lastPrinted>2022-09-23T04:47:00Z</cp:lastPrinted>
  <dcterms:created xsi:type="dcterms:W3CDTF">2022-10-19T09:27:00Z</dcterms:created>
  <dcterms:modified xsi:type="dcterms:W3CDTF">2022-10-19T09:48:00Z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14be83953c559b84105cbdf2359764a53b20bc5a0e997781e3f5490bbc426d9b</vt:lpwstr>
  </property>
  <property fmtid="{D5CDD505-2E9C-101B-9397-08002B2CF9AE}" pid="3" name="MSIP_Label_282ec11f-0307-4ba2-9c7f-1e910abb2b8a_Enabled">
    <vt:lpwstr>true</vt:lpwstr>
  </property>
  <property fmtid="{D5CDD505-2E9C-101B-9397-08002B2CF9AE}" pid="4" name="MSIP_Label_282ec11f-0307-4ba2-9c7f-1e910abb2b8a_SetDate">
    <vt:lpwstr>2022-10-03T07:57:22Z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d6b0861f-f329-490f-ac4d-2c76da67307d</vt:lpwstr>
  </property>
  <property fmtid="{D5CDD505-2E9C-101B-9397-08002B2CF9AE}" pid="9" name="MSIP_Label_282ec11f-0307-4ba2-9c7f-1e910abb2b8a_ContentBits">
    <vt:lpwstr>0</vt:lpwstr>
  </property>
  <property fmtid="{D5CDD505-2E9C-101B-9397-08002B2CF9AE}" pid="10" name="ContentTypeId">
    <vt:lpwstr>0x01010003E8DE99F420AD43807DA1E41422CDDF</vt:lpwstr>
  </property>
</Properties>
</file>